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D1493" w14:textId="05245243" w:rsidR="00F3610A" w:rsidRPr="00F3610A" w:rsidRDefault="00F3610A" w:rsidP="00F3610A">
      <w:pPr>
        <w:pStyle w:val="Heading1"/>
        <w:rPr>
          <w:ins w:id="0" w:author="Guidance" w:date="2025-02-28T14:10:00Z"/>
          <w:rFonts w:ascii="Arial" w:hAnsi="Arial" w:cs="Arial"/>
          <w:u w:val="single"/>
        </w:rPr>
      </w:pPr>
      <w:ins w:id="1" w:author="Guidance" w:date="2025-02-28T14:10:00Z">
        <w:r w:rsidRPr="00F3610A">
          <w:rPr>
            <w:rFonts w:ascii="Arial" w:hAnsi="Arial" w:cs="Arial"/>
            <w:u w:val="single"/>
          </w:rPr>
          <w:t>This legal text is for CMP446</w:t>
        </w:r>
      </w:ins>
      <w:ins w:id="2" w:author="Martin Cahill (NESO)" w:date="2025-02-28T16:28:00Z" w16du:dateUtc="2025-02-28T16:28:00Z">
        <w:r w:rsidR="00A728D1">
          <w:rPr>
            <w:rFonts w:ascii="Arial" w:hAnsi="Arial" w:cs="Arial"/>
            <w:u w:val="single"/>
          </w:rPr>
          <w:t xml:space="preserve"> WACM4</w:t>
        </w:r>
      </w:ins>
      <w:ins w:id="3" w:author="Guidance" w:date="2025-02-28T14:12:00Z" w16du:dateUtc="2025-02-28T14:12:00Z">
        <w:r w:rsidR="007057F2">
          <w:rPr>
            <w:rFonts w:ascii="Arial" w:hAnsi="Arial" w:cs="Arial"/>
            <w:u w:val="single"/>
          </w:rPr>
          <w:br/>
        </w:r>
        <w:r w:rsidR="007057F2" w:rsidRPr="006A2C22">
          <w:rPr>
            <w:rFonts w:ascii="Arial" w:hAnsi="Arial" w:cs="Arial"/>
            <w:highlight w:val="yellow"/>
            <w:u w:val="single"/>
          </w:rPr>
          <w:t>Anything highlighted in yellow is introduced via CMP434</w:t>
        </w:r>
        <w:r w:rsidR="007057F2" w:rsidRPr="00F3610A">
          <w:rPr>
            <w:rFonts w:ascii="Arial" w:hAnsi="Arial" w:cs="Arial"/>
            <w:u w:val="single"/>
          </w:rPr>
          <w:t>  </w:t>
        </w:r>
        <w:r w:rsidR="007057F2">
          <w:rPr>
            <w:rFonts w:ascii="Arial" w:hAnsi="Arial" w:cs="Arial"/>
            <w:u w:val="single"/>
          </w:rPr>
          <w:br/>
        </w:r>
        <w:r w:rsidR="007057F2" w:rsidRPr="00A061D3">
          <w:rPr>
            <w:rFonts w:ascii="Arial" w:hAnsi="Arial" w:cs="Arial"/>
            <w:highlight w:val="cyan"/>
            <w:u w:val="single"/>
            <w:rPrChange w:id="4" w:author="Martin Cahill (NESO)" w:date="2025-02-28T14:49:00Z" w16du:dateUtc="2025-02-28T14:49:00Z">
              <w:rPr>
                <w:rFonts w:ascii="Arial" w:hAnsi="Arial" w:cs="Arial"/>
                <w:u w:val="single"/>
              </w:rPr>
            </w:rPrChange>
          </w:rPr>
          <w:t xml:space="preserve">Anything highlighted in </w:t>
        </w:r>
      </w:ins>
      <w:ins w:id="5" w:author="Martin Cahill (NESO)" w:date="2025-02-28T14:49:00Z" w16du:dateUtc="2025-02-28T14:49:00Z">
        <w:r w:rsidR="00A061D3">
          <w:rPr>
            <w:rFonts w:ascii="Arial" w:hAnsi="Arial" w:cs="Arial"/>
            <w:highlight w:val="cyan"/>
            <w:u w:val="single"/>
          </w:rPr>
          <w:t>blue</w:t>
        </w:r>
      </w:ins>
      <w:ins w:id="6" w:author="Guidance" w:date="2025-02-28T14:12:00Z" w16du:dateUtc="2025-02-28T14:12:00Z">
        <w:r w:rsidR="007057F2" w:rsidRPr="00A061D3">
          <w:rPr>
            <w:rFonts w:ascii="Arial" w:hAnsi="Arial" w:cs="Arial"/>
            <w:highlight w:val="cyan"/>
            <w:u w:val="single"/>
            <w:rPrChange w:id="7" w:author="Martin Cahill (NESO)" w:date="2025-02-28T14:49:00Z" w16du:dateUtc="2025-02-28T14:49:00Z">
              <w:rPr>
                <w:rFonts w:ascii="Arial" w:hAnsi="Arial" w:cs="Arial"/>
                <w:u w:val="single"/>
              </w:rPr>
            </w:rPrChange>
          </w:rPr>
          <w:t xml:space="preserve"> is introduced via CMP446</w:t>
        </w:r>
      </w:ins>
      <w:ins w:id="8" w:author="Martin Cahill (NESO)" w:date="2025-02-28T16:28:00Z" w16du:dateUtc="2025-02-28T16:28:00Z">
        <w:r w:rsidR="00A728D1">
          <w:rPr>
            <w:rFonts w:ascii="Arial" w:hAnsi="Arial" w:cs="Arial"/>
            <w:u w:val="single"/>
          </w:rPr>
          <w:t xml:space="preserve"> </w:t>
        </w:r>
        <w:r w:rsidR="00A728D1" w:rsidRPr="00A728D1">
          <w:rPr>
            <w:rFonts w:ascii="Arial" w:hAnsi="Arial" w:cs="Arial"/>
            <w:highlight w:val="cyan"/>
            <w:u w:val="single"/>
            <w:rPrChange w:id="9" w:author="Martin Cahill (NESO)" w:date="2025-02-28T16:29:00Z" w16du:dateUtc="2025-02-28T16:29:00Z">
              <w:rPr>
                <w:rFonts w:ascii="Arial" w:hAnsi="Arial" w:cs="Arial"/>
                <w:u w:val="single"/>
              </w:rPr>
            </w:rPrChange>
          </w:rPr>
          <w:t>WACM</w:t>
        </w:r>
      </w:ins>
      <w:ins w:id="10" w:author="Martin Cahill (NESO)" w:date="2025-02-28T16:29:00Z" w16du:dateUtc="2025-02-28T16:29:00Z">
        <w:r w:rsidR="00A728D1" w:rsidRPr="00A728D1">
          <w:rPr>
            <w:rFonts w:ascii="Arial" w:hAnsi="Arial" w:cs="Arial"/>
            <w:highlight w:val="cyan"/>
            <w:u w:val="single"/>
            <w:rPrChange w:id="11" w:author="Martin Cahill (NESO)" w:date="2025-02-28T16:29:00Z" w16du:dateUtc="2025-02-28T16:29:00Z">
              <w:rPr>
                <w:rFonts w:ascii="Arial" w:hAnsi="Arial" w:cs="Arial"/>
                <w:u w:val="single"/>
              </w:rPr>
            </w:rPrChange>
          </w:rPr>
          <w:t>4</w:t>
        </w:r>
      </w:ins>
      <w:ins w:id="12" w:author="Guidance" w:date="2025-02-28T14:12:00Z" w16du:dateUtc="2025-02-28T14:12:00Z">
        <w:r w:rsidR="007057F2" w:rsidRPr="00F3610A">
          <w:rPr>
            <w:rFonts w:ascii="Arial" w:hAnsi="Arial" w:cs="Arial"/>
            <w:u w:val="single"/>
          </w:rPr>
          <w:t> </w:t>
        </w:r>
      </w:ins>
    </w:p>
    <w:p w14:paraId="2DB96119" w14:textId="23EF204A" w:rsidR="00CA2ECB" w:rsidRDefault="001F25F0" w:rsidP="00CA2ECB">
      <w:pPr>
        <w:pStyle w:val="Heading1"/>
        <w:keepNext w:val="0"/>
        <w:pageBreakBefore w:val="0"/>
        <w:widowControl/>
        <w:spacing w:before="0"/>
        <w:rPr>
          <w:rFonts w:ascii="Arial" w:hAnsi="Arial" w:cs="Arial"/>
          <w:u w:val="single"/>
        </w:rPr>
      </w:pPr>
      <w:del w:id="13" w:author="Guidance" w:date="2025-02-28T14:12:00Z" w16du:dateUtc="2025-02-28T14:12:00Z">
        <w:r w:rsidDel="007057F2">
          <w:rPr>
            <w:rFonts w:ascii="Arial" w:hAnsi="Arial" w:cs="Arial"/>
            <w:u w:val="single"/>
          </w:rPr>
          <w:delText xml:space="preserve"> </w:delText>
        </w:r>
      </w:del>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14" w:name="_DV_M0"/>
      <w:bookmarkEnd w:id="14"/>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5" w:name="_DV_M1"/>
      <w:bookmarkEnd w:id="15"/>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16" w:name="_DV_M2"/>
      <w:bookmarkEnd w:id="16"/>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17" w:name="_DV_M3"/>
      <w:bookmarkEnd w:id="17"/>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18" w:name="_DV_M4"/>
      <w:bookmarkEnd w:id="18"/>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19" w:name="_DV_M5"/>
      <w:bookmarkEnd w:id="19"/>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20" w:name="_DV_M6"/>
      <w:bookmarkEnd w:id="20"/>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21" w:name="_DV_M7"/>
      <w:bookmarkEnd w:id="21"/>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22" w:name="_DV_M8"/>
      <w:bookmarkEnd w:id="22"/>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23" w:name="_DV_M9"/>
      <w:bookmarkEnd w:id="23"/>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24" w:name="_DV_M10"/>
      <w:bookmarkEnd w:id="24"/>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25" w:name="_DV_M11"/>
      <w:bookmarkEnd w:id="25"/>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26" w:name="_DV_M12"/>
      <w:bookmarkEnd w:id="26"/>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27" w:name="_DV_M13"/>
      <w:bookmarkEnd w:id="27"/>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28" w:name="_DV_M14"/>
      <w:bookmarkEnd w:id="28"/>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29" w:name="_DV_M15"/>
      <w:bookmarkEnd w:id="29"/>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30" w:name="_DV_M16"/>
      <w:bookmarkEnd w:id="30"/>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31" w:name="_DV_M17"/>
      <w:bookmarkEnd w:id="31"/>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32" w:name="_DV_M18"/>
      <w:bookmarkEnd w:id="32"/>
      <w:r>
        <w:rPr>
          <w:rFonts w:ascii="Arial" w:hAnsi="Arial" w:cs="Arial"/>
        </w:rPr>
        <w:lastRenderedPageBreak/>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33" w:name="_DV_M19"/>
      <w:bookmarkEnd w:id="33"/>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34" w:name="_DV_M20"/>
      <w:bookmarkEnd w:id="34"/>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35" w:name="_DV_M21"/>
      <w:bookmarkEnd w:id="35"/>
      <w:r>
        <w:rPr>
          <w:rFonts w:ascii="Arial" w:hAnsi="Arial" w:cs="Arial"/>
        </w:rPr>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36" w:name="_DV_M22"/>
      <w:bookmarkEnd w:id="36"/>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37" w:name="_DV_M23"/>
      <w:bookmarkEnd w:id="37"/>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38" w:name="_DV_M24"/>
      <w:bookmarkEnd w:id="38"/>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39" w:name="_DV_M25"/>
      <w:bookmarkEnd w:id="39"/>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40" w:name="_DV_M26"/>
      <w:bookmarkEnd w:id="40"/>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41" w:name="_DV_M27"/>
      <w:bookmarkEnd w:id="41"/>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42" w:name="_DV_M28"/>
      <w:bookmarkEnd w:id="42"/>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43" w:name="_DV_M29"/>
      <w:bookmarkEnd w:id="43"/>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44" w:name="_DV_M30"/>
      <w:bookmarkEnd w:id="44"/>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45" w:name="_DV_M31"/>
      <w:bookmarkEnd w:id="45"/>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46" w:name="_DV_M32"/>
      <w:bookmarkEnd w:id="46"/>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47" w:name="_DV_M33"/>
      <w:bookmarkEnd w:id="47"/>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48" w:name="_DV_M34"/>
      <w:bookmarkEnd w:id="48"/>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49" w:name="_DV_M35"/>
      <w:bookmarkEnd w:id="49"/>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50" w:name="_DV_M36"/>
      <w:bookmarkEnd w:id="50"/>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51" w:name="_DV_M37"/>
      <w:bookmarkEnd w:id="51"/>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52" w:name="_DV_M38"/>
      <w:bookmarkEnd w:id="52"/>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53" w:name="_DV_M39"/>
      <w:bookmarkEnd w:id="53"/>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60" w:name="_DV_M40"/>
      <w:bookmarkEnd w:id="60"/>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61" w:name="_DV_M41"/>
      <w:bookmarkEnd w:id="6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62" w:name="_DV_M42"/>
      <w:bookmarkEnd w:id="6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63" w:name="_DV_M43"/>
      <w:bookmarkEnd w:id="63"/>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64" w:name="_DV_M44"/>
      <w:bookmarkEnd w:id="6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65" w:name="_DV_M45"/>
      <w:bookmarkStart w:id="66" w:name="_Toc490940281"/>
      <w:bookmarkEnd w:id="65"/>
      <w:r>
        <w:tab/>
      </w:r>
      <w:r w:rsidR="00CA2ECB">
        <w:t>COMPLIANCE WITH GRID CODE/DISTRIBUTION CODE</w:t>
      </w:r>
      <w:bookmarkStart w:id="67" w:name="_DV_M46"/>
      <w:bookmarkEnd w:id="66"/>
      <w:bookmarkEnd w:id="67"/>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68" w:name="_DV_M47"/>
      <w:bookmarkEnd w:id="6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69" w:name="_DV_M48"/>
      <w:bookmarkEnd w:id="6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70" w:name="_DV_M49"/>
      <w:bookmarkEnd w:id="7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71" w:name="_DV_M50"/>
      <w:bookmarkEnd w:id="7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72" w:name="_DV_M51"/>
      <w:bookmarkEnd w:id="72"/>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73" w:name="_DV_M52"/>
      <w:bookmarkEnd w:id="7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74" w:name="_DV_M53"/>
      <w:bookmarkEnd w:id="7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75" w:name="_DV_M54"/>
      <w:bookmarkEnd w:id="7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76" w:name="_DV_M55"/>
      <w:bookmarkStart w:id="77" w:name="_DV_M56"/>
      <w:bookmarkStart w:id="78" w:name="_DV_M57"/>
      <w:bookmarkEnd w:id="76"/>
      <w:bookmarkEnd w:id="77"/>
      <w:bookmarkEnd w:id="78"/>
    </w:p>
    <w:p w14:paraId="40B251AC" w14:textId="747D2794" w:rsidR="00CA2ECB" w:rsidRDefault="00D42CCB" w:rsidP="00D42CCB">
      <w:pPr>
        <w:pStyle w:val="Heading3"/>
        <w:ind w:left="567" w:hanging="567"/>
      </w:pPr>
      <w:bookmarkStart w:id="79" w:name="_DV_M58"/>
      <w:bookmarkEnd w:id="79"/>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80" w:name="_DV_M59"/>
      <w:bookmarkEnd w:id="8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81" w:name="_DV_M60"/>
      <w:bookmarkEnd w:id="8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82" w:name="_DV_M61"/>
      <w:bookmarkEnd w:id="82"/>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83" w:name="_DV_M62"/>
      <w:bookmarkEnd w:id="8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84" w:name="_DV_M63"/>
      <w:bookmarkStart w:id="85" w:name="_Toc490940298"/>
      <w:bookmarkEnd w:id="84"/>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86" w:author="Angela Quinn (NESO)" w:date="2024-10-18T07:00:00Z"/>
          <w:rFonts w:ascii="Arial" w:hAnsi="Arial" w:cs="Arial"/>
          <w:b/>
          <w:bCs/>
        </w:rPr>
      </w:pPr>
      <w:bookmarkStart w:id="87" w:name="_DV_M64"/>
      <w:bookmarkStart w:id="88" w:name="_DV_M65"/>
      <w:bookmarkEnd w:id="87"/>
      <w:bookmarkEnd w:id="88"/>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89"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90" w:author="Angela Quinn (NESO)" w:date="2024-10-18T07:06:00Z"/>
          <w:rFonts w:ascii="Arial" w:hAnsi="Arial" w:cs="Arial"/>
          <w:b/>
          <w:bCs/>
        </w:rPr>
      </w:pPr>
      <w:ins w:id="91" w:author="Angela Quinn (NESO)" w:date="2024-10-18T07:00:00Z">
        <w:r w:rsidRPr="508537A7">
          <w:rPr>
            <w:rFonts w:ascii="Arial" w:hAnsi="Arial" w:cs="Arial"/>
          </w:rPr>
          <w:t>i</w:t>
        </w:r>
      </w:ins>
      <w:ins w:id="92" w:author="Angela Quinn (NESO)" w:date="2024-10-18T07:15:00Z">
        <w:r w:rsidR="6698EAD0" w:rsidRPr="508537A7">
          <w:rPr>
            <w:rFonts w:ascii="Arial" w:hAnsi="Arial" w:cs="Arial"/>
          </w:rPr>
          <w:t>.</w:t>
        </w:r>
      </w:ins>
      <w:ins w:id="93" w:author="Angela Quinn (NESO)" w:date="2024-10-18T07:00:00Z">
        <w:r w:rsidRPr="508537A7">
          <w:rPr>
            <w:rFonts w:ascii="Arial" w:hAnsi="Arial" w:cs="Arial"/>
          </w:rPr>
          <w:t xml:space="preserve"> </w:t>
        </w:r>
      </w:ins>
      <w:r w:rsidR="004A1FB0">
        <w:rPr>
          <w:rFonts w:ascii="Arial" w:hAnsi="Arial" w:cs="Arial"/>
        </w:rPr>
        <w:tab/>
      </w:r>
      <w:ins w:id="94" w:author="Angela Quinn (NESO)" w:date="2024-10-18T07:03:00Z">
        <w:r w:rsidR="1E271222" w:rsidRPr="00177081">
          <w:rPr>
            <w:rFonts w:ascii="Arial" w:hAnsi="Arial" w:cs="Arial"/>
            <w:highlight w:val="yellow"/>
            <w:rPrChange w:id="95" w:author="Martin Cahill (NESO)" w:date="2025-02-28T14:22:00Z" w16du:dateUtc="2025-02-28T14:22:00Z">
              <w:rPr>
                <w:rFonts w:ascii="Arial" w:hAnsi="Arial" w:cs="Arial"/>
              </w:rPr>
            </w:rPrChange>
          </w:rPr>
          <w:t>in the case of a</w:t>
        </w:r>
      </w:ins>
      <w:ins w:id="96" w:author="Angela Quinn (NESO)" w:date="2024-10-18T07:00:00Z">
        <w:r w:rsidRPr="00177081">
          <w:rPr>
            <w:rFonts w:ascii="Arial" w:hAnsi="Arial" w:cs="Arial"/>
            <w:highlight w:val="yellow"/>
            <w:rPrChange w:id="97" w:author="Martin Cahill (NESO)" w:date="2025-02-28T14:22:00Z" w16du:dateUtc="2025-02-28T14:22:00Z">
              <w:rPr>
                <w:rFonts w:ascii="Arial" w:hAnsi="Arial" w:cs="Arial"/>
              </w:rPr>
            </w:rPrChange>
          </w:rPr>
          <w:t xml:space="preserve"> </w:t>
        </w:r>
      </w:ins>
      <w:ins w:id="98" w:author="Angela Quinn (NESO)" w:date="2024-10-27T12:38:00Z">
        <w:r w:rsidR="17040983" w:rsidRPr="00177081">
          <w:rPr>
            <w:rFonts w:ascii="Arial" w:hAnsi="Arial" w:cs="Arial"/>
            <w:b/>
            <w:bCs/>
            <w:highlight w:val="yellow"/>
            <w:rPrChange w:id="99" w:author="Martin Cahill (NESO)" w:date="2025-02-28T14:22:00Z" w16du:dateUtc="2025-02-28T14:22:00Z">
              <w:rPr>
                <w:rFonts w:ascii="Arial" w:hAnsi="Arial" w:cs="Arial"/>
                <w:b/>
                <w:bCs/>
              </w:rPr>
            </w:rPrChange>
          </w:rPr>
          <w:t>Transmission Evaluation Application</w:t>
        </w:r>
      </w:ins>
      <w:ins w:id="100" w:author="Angela Quinn (NESO)" w:date="2024-10-18T07:00:00Z">
        <w:r w:rsidR="3F01BE2B" w:rsidRPr="00177081">
          <w:rPr>
            <w:rFonts w:ascii="Arial" w:hAnsi="Arial" w:cs="Arial"/>
            <w:b/>
            <w:bCs/>
            <w:highlight w:val="yellow"/>
            <w:rPrChange w:id="101" w:author="Martin Cahill (NESO)" w:date="2025-02-28T14:22:00Z" w16du:dateUtc="2025-02-28T14:22:00Z">
              <w:rPr>
                <w:rFonts w:ascii="Arial" w:hAnsi="Arial" w:cs="Arial"/>
                <w:b/>
                <w:bCs/>
              </w:rPr>
            </w:rPrChange>
          </w:rPr>
          <w:t xml:space="preserve"> </w:t>
        </w:r>
        <w:r w:rsidR="3F01BE2B" w:rsidRPr="00177081">
          <w:rPr>
            <w:rFonts w:ascii="Arial" w:hAnsi="Arial" w:cs="Arial"/>
            <w:highlight w:val="yellow"/>
            <w:rPrChange w:id="102" w:author="Martin Cahill (NESO)" w:date="2025-02-28T14:22:00Z" w16du:dateUtc="2025-02-28T14:22:00Z">
              <w:rPr>
                <w:rFonts w:ascii="Arial" w:hAnsi="Arial" w:cs="Arial"/>
              </w:rPr>
            </w:rPrChange>
          </w:rPr>
          <w:t xml:space="preserve">under Paragraph </w:t>
        </w:r>
        <w:r w:rsidR="676EB608" w:rsidRPr="00177081">
          <w:rPr>
            <w:rFonts w:ascii="Arial" w:hAnsi="Arial" w:cs="Arial"/>
            <w:highlight w:val="yellow"/>
            <w:rPrChange w:id="103" w:author="Martin Cahill (NESO)" w:date="2025-02-28T14:22:00Z" w16du:dateUtc="2025-02-28T14:22:00Z">
              <w:rPr>
                <w:rFonts w:ascii="Arial" w:hAnsi="Arial" w:cs="Arial"/>
              </w:rPr>
            </w:rPrChange>
          </w:rPr>
          <w:t>6.5.1</w:t>
        </w:r>
      </w:ins>
      <w:ins w:id="104" w:author="Angela Quinn (NESO)" w:date="2024-10-18T07:01:00Z">
        <w:r w:rsidR="676EB608" w:rsidRPr="00177081">
          <w:rPr>
            <w:rFonts w:ascii="Arial" w:hAnsi="Arial" w:cs="Arial"/>
            <w:highlight w:val="yellow"/>
            <w:rPrChange w:id="105" w:author="Martin Cahill (NESO)" w:date="2025-02-28T14:22:00Z" w16du:dateUtc="2025-02-28T14:22:00Z">
              <w:rPr>
                <w:rFonts w:ascii="Arial" w:hAnsi="Arial" w:cs="Arial"/>
              </w:rPr>
            </w:rPrChange>
          </w:rPr>
          <w:t xml:space="preserve"> </w:t>
        </w:r>
      </w:ins>
      <w:ins w:id="106" w:author="Angela Quinn (NESO)" w:date="2024-10-18T07:03:00Z">
        <w:r w:rsidR="1E271222" w:rsidRPr="00177081">
          <w:rPr>
            <w:rFonts w:ascii="Arial" w:hAnsi="Arial" w:cs="Arial"/>
            <w:highlight w:val="yellow"/>
            <w:rPrChange w:id="107" w:author="Martin Cahill (NESO)" w:date="2025-02-28T14:22:00Z" w16du:dateUtc="2025-02-28T14:22:00Z">
              <w:rPr>
                <w:rFonts w:ascii="Arial" w:hAnsi="Arial" w:cs="Arial"/>
              </w:rPr>
            </w:rPrChange>
          </w:rPr>
          <w:t>(e)</w:t>
        </w:r>
      </w:ins>
      <w:ins w:id="108" w:author="Angela Quinn (NESO)" w:date="2024-10-18T07:08:00Z">
        <w:r w:rsidR="79F3E1DD" w:rsidRPr="00177081">
          <w:rPr>
            <w:rFonts w:ascii="Arial" w:hAnsi="Arial" w:cs="Arial"/>
            <w:highlight w:val="yellow"/>
            <w:rPrChange w:id="109" w:author="Martin Cahill (NESO)" w:date="2025-02-28T14:22:00Z" w16du:dateUtc="2025-02-28T14:22:00Z">
              <w:rPr>
                <w:rFonts w:ascii="Arial" w:hAnsi="Arial" w:cs="Arial"/>
              </w:rPr>
            </w:rPrChange>
          </w:rPr>
          <w:t xml:space="preserve"> </w:t>
        </w:r>
      </w:ins>
      <w:ins w:id="110" w:author="Angela Quinn (NESO)" w:date="2024-10-18T07:01:00Z">
        <w:r w:rsidR="2D13B17F" w:rsidRPr="00177081">
          <w:rPr>
            <w:rFonts w:ascii="Arial" w:hAnsi="Arial" w:cs="Arial"/>
            <w:highlight w:val="yellow"/>
            <w:rPrChange w:id="111" w:author="Martin Cahill (NESO)" w:date="2025-02-28T14:22:00Z" w16du:dateUtc="2025-02-28T14:22:00Z">
              <w:rPr>
                <w:rFonts w:ascii="Arial" w:hAnsi="Arial" w:cs="Arial"/>
              </w:rPr>
            </w:rPrChange>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112" w:name="_Hlk180128238"/>
      <w:r w:rsidR="658ABEBB" w:rsidRPr="00232FC2">
        <w:rPr>
          <w:rFonts w:ascii="Arial" w:hAnsi="Arial" w:cs="Arial"/>
        </w:rPr>
        <w:t xml:space="preserve"> </w:t>
      </w:r>
      <w:ins w:id="11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11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114" w:author="Angela Quinn (NESO)" w:date="2024-10-18T07:11:00Z"/>
          <w:rFonts w:ascii="Arial" w:hAnsi="Arial" w:cs="Arial"/>
        </w:rPr>
      </w:pPr>
      <w:ins w:id="115" w:author="Angela Quinn (NESO)" w:date="2024-10-18T07:06:00Z">
        <w:r w:rsidRPr="398B6167">
          <w:rPr>
            <w:rFonts w:ascii="Arial" w:hAnsi="Arial" w:cs="Arial"/>
          </w:rPr>
          <w:t>ii</w:t>
        </w:r>
      </w:ins>
      <w:ins w:id="116" w:author="Angela Quinn (NESO)" w:date="2024-10-18T07:14:00Z">
        <w:r w:rsidR="6698EAD0" w:rsidRPr="398B6167">
          <w:rPr>
            <w:rFonts w:ascii="Arial" w:hAnsi="Arial" w:cs="Arial"/>
          </w:rPr>
          <w:t>.</w:t>
        </w:r>
      </w:ins>
      <w:ins w:id="117" w:author="Angela Quinn (NESO)" w:date="2024-10-18T07:07:00Z">
        <w:r w:rsidR="0F855ED7" w:rsidRPr="398B6167">
          <w:rPr>
            <w:rFonts w:ascii="Arial" w:hAnsi="Arial" w:cs="Arial"/>
          </w:rPr>
          <w:t xml:space="preserve"> </w:t>
        </w:r>
      </w:ins>
      <w:r w:rsidR="004A1FB0">
        <w:rPr>
          <w:rFonts w:ascii="Arial" w:hAnsi="Arial" w:cs="Arial"/>
        </w:rPr>
        <w:tab/>
      </w:r>
      <w:ins w:id="118" w:author="Angela Quinn (NESO)" w:date="2024-10-18T07:07:00Z">
        <w:r w:rsidR="0F855ED7" w:rsidRPr="00177081">
          <w:rPr>
            <w:rFonts w:ascii="Arial" w:hAnsi="Arial" w:cs="Arial"/>
            <w:highlight w:val="yellow"/>
            <w:rPrChange w:id="119" w:author="Martin Cahill (NESO)" w:date="2025-02-28T14:22:00Z" w16du:dateUtc="2025-02-28T14:22:00Z">
              <w:rPr>
                <w:rFonts w:ascii="Arial" w:hAnsi="Arial" w:cs="Arial"/>
              </w:rPr>
            </w:rPrChange>
          </w:rPr>
          <w:t xml:space="preserve">in the case of a </w:t>
        </w:r>
      </w:ins>
      <w:ins w:id="120" w:author="Angela Quinn (NESO)" w:date="2024-10-27T12:42:00Z">
        <w:r w:rsidR="6E7F9C06" w:rsidRPr="00177081">
          <w:rPr>
            <w:rFonts w:ascii="Arial" w:hAnsi="Arial" w:cs="Arial"/>
            <w:b/>
            <w:bCs/>
            <w:highlight w:val="yellow"/>
            <w:rPrChange w:id="121" w:author="Martin Cahill (NESO)" w:date="2025-02-28T14:22:00Z" w16du:dateUtc="2025-02-28T14:22:00Z">
              <w:rPr>
                <w:rFonts w:ascii="Arial" w:hAnsi="Arial" w:cs="Arial"/>
                <w:b/>
                <w:bCs/>
              </w:rPr>
            </w:rPrChange>
          </w:rPr>
          <w:t>Modification</w:t>
        </w:r>
      </w:ins>
      <w:ins w:id="122" w:author="Angela Quinn (NESO)" w:date="2024-10-18T07:07:00Z">
        <w:r w:rsidR="0F855ED7" w:rsidRPr="00177081">
          <w:rPr>
            <w:rFonts w:ascii="Arial" w:hAnsi="Arial" w:cs="Arial"/>
            <w:b/>
            <w:bCs/>
            <w:highlight w:val="yellow"/>
            <w:rPrChange w:id="123" w:author="Martin Cahill (NESO)" w:date="2025-02-28T14:22:00Z" w16du:dateUtc="2025-02-28T14:22:00Z">
              <w:rPr>
                <w:rFonts w:ascii="Arial" w:hAnsi="Arial" w:cs="Arial"/>
                <w:b/>
                <w:bCs/>
              </w:rPr>
            </w:rPrChange>
          </w:rPr>
          <w:t xml:space="preserve"> A</w:t>
        </w:r>
      </w:ins>
      <w:ins w:id="124" w:author="Angela Quinn (NESO)" w:date="2024-10-27T12:41:00Z">
        <w:r w:rsidR="0C29B527" w:rsidRPr="00177081">
          <w:rPr>
            <w:rFonts w:ascii="Arial" w:hAnsi="Arial" w:cs="Arial"/>
            <w:b/>
            <w:bCs/>
            <w:highlight w:val="yellow"/>
            <w:rPrChange w:id="125" w:author="Martin Cahill (NESO)" w:date="2025-02-28T14:22:00Z" w16du:dateUtc="2025-02-28T14:22:00Z">
              <w:rPr>
                <w:rFonts w:ascii="Arial" w:hAnsi="Arial" w:cs="Arial"/>
                <w:b/>
                <w:bCs/>
              </w:rPr>
            </w:rPrChange>
          </w:rPr>
          <w:t>pplication</w:t>
        </w:r>
        <w:r w:rsidR="0C29B527" w:rsidRPr="00177081">
          <w:rPr>
            <w:rFonts w:ascii="Arial" w:hAnsi="Arial" w:cs="Arial"/>
            <w:highlight w:val="yellow"/>
            <w:rPrChange w:id="126" w:author="Martin Cahill (NESO)" w:date="2025-02-28T14:22:00Z" w16du:dateUtc="2025-02-28T14:22:00Z">
              <w:rPr>
                <w:rFonts w:ascii="Arial" w:hAnsi="Arial" w:cs="Arial"/>
              </w:rPr>
            </w:rPrChange>
          </w:rPr>
          <w:t xml:space="preserve"> </w:t>
        </w:r>
      </w:ins>
      <w:ins w:id="127" w:author="Angela Quinn (NESO)" w:date="2024-10-18T07:08:00Z">
        <w:r w:rsidR="6C8049CA" w:rsidRPr="00177081">
          <w:rPr>
            <w:rFonts w:ascii="Arial" w:hAnsi="Arial" w:cs="Arial"/>
            <w:highlight w:val="yellow"/>
            <w:rPrChange w:id="128" w:author="Martin Cahill (NESO)" w:date="2025-02-28T14:22:00Z" w16du:dateUtc="2025-02-28T14:22:00Z">
              <w:rPr>
                <w:rFonts w:ascii="Arial" w:hAnsi="Arial" w:cs="Arial"/>
              </w:rPr>
            </w:rPrChange>
          </w:rPr>
          <w:t>under Paragraph 6.5.1</w:t>
        </w:r>
        <w:r w:rsidR="79F3E1DD" w:rsidRPr="00177081">
          <w:rPr>
            <w:rFonts w:ascii="Arial" w:hAnsi="Arial" w:cs="Arial"/>
            <w:highlight w:val="yellow"/>
            <w:rPrChange w:id="129" w:author="Martin Cahill (NESO)" w:date="2025-02-28T14:22:00Z" w16du:dateUtc="2025-02-28T14:22:00Z">
              <w:rPr>
                <w:rFonts w:ascii="Arial" w:hAnsi="Arial" w:cs="Arial"/>
              </w:rPr>
            </w:rPrChange>
          </w:rPr>
          <w:t xml:space="preserve"> (e) ii </w:t>
        </w:r>
      </w:ins>
      <w:ins w:id="130" w:author="Lizzie Timmins (NESO)" w:date="2024-10-31T12:43:00Z">
        <w:r w:rsidR="005E1453" w:rsidRPr="00177081">
          <w:rPr>
            <w:rFonts w:ascii="Arial" w:hAnsi="Arial" w:cs="Arial"/>
            <w:highlight w:val="yellow"/>
            <w:rPrChange w:id="131" w:author="Martin Cahill (NESO)" w:date="2025-02-28T14:22:00Z" w16du:dateUtc="2025-02-28T14:22:00Z">
              <w:rPr>
                <w:rFonts w:ascii="Arial" w:hAnsi="Arial" w:cs="Arial"/>
              </w:rPr>
            </w:rPrChange>
          </w:rPr>
          <w:t xml:space="preserve">to establish the </w:t>
        </w:r>
        <w:r w:rsidR="005E1453" w:rsidRPr="00177081">
          <w:rPr>
            <w:rFonts w:ascii="Arial" w:hAnsi="Arial" w:cs="Arial"/>
            <w:b/>
            <w:bCs/>
            <w:highlight w:val="yellow"/>
            <w:rPrChange w:id="132" w:author="Martin Cahill (NESO)" w:date="2025-02-28T14:22:00Z" w16du:dateUtc="2025-02-28T14:22:00Z">
              <w:rPr>
                <w:rFonts w:ascii="Arial" w:hAnsi="Arial" w:cs="Arial"/>
                <w:b/>
                <w:bCs/>
              </w:rPr>
            </w:rPrChange>
          </w:rPr>
          <w:t xml:space="preserve">Transmission Impact </w:t>
        </w:r>
      </w:ins>
      <w:ins w:id="133" w:author="Claire Goult (NESO)" w:date="2024-10-31T12:37:00Z">
        <w:r w:rsidR="00EF6A4E" w:rsidRPr="00177081">
          <w:rPr>
            <w:rFonts w:ascii="Arial" w:hAnsi="Arial" w:cs="Arial"/>
            <w:b/>
            <w:highlight w:val="yellow"/>
            <w:rPrChange w:id="134" w:author="Martin Cahill (NESO)" w:date="2025-02-28T14:22:00Z" w16du:dateUtc="2025-02-28T14:22:00Z">
              <w:rPr>
                <w:rFonts w:ascii="Arial" w:hAnsi="Arial" w:cs="Arial"/>
                <w:b/>
              </w:rPr>
            </w:rPrChange>
          </w:rPr>
          <w:t xml:space="preserve">Assessment </w:t>
        </w:r>
        <w:r w:rsidR="00CE77F8" w:rsidRPr="00177081">
          <w:rPr>
            <w:rFonts w:ascii="Arial" w:hAnsi="Arial" w:cs="Arial"/>
            <w:highlight w:val="yellow"/>
            <w:rPrChange w:id="135" w:author="Martin Cahill (NESO)" w:date="2025-02-28T14:22:00Z" w16du:dateUtc="2025-02-28T14:22:00Z">
              <w:rPr>
                <w:rFonts w:ascii="Arial" w:hAnsi="Arial" w:cs="Arial"/>
              </w:rPr>
            </w:rPrChange>
          </w:rPr>
          <w:t>process</w:t>
        </w:r>
      </w:ins>
      <w:ins w:id="136" w:author="Claire Goult (NESO)" w:date="2024-10-31T12:39:00Z">
        <w:r w:rsidR="00AD1ACC" w:rsidRPr="00177081">
          <w:rPr>
            <w:rFonts w:ascii="Arial" w:hAnsi="Arial" w:cs="Arial"/>
            <w:b/>
            <w:bCs/>
            <w:highlight w:val="yellow"/>
            <w:rPrChange w:id="137" w:author="Martin Cahill (NESO)" w:date="2025-02-28T14:22:00Z" w16du:dateUtc="2025-02-28T14:22:00Z">
              <w:rPr>
                <w:rFonts w:ascii="Arial" w:hAnsi="Arial" w:cs="Arial"/>
                <w:b/>
                <w:bCs/>
              </w:rPr>
            </w:rPrChange>
          </w:rPr>
          <w:t xml:space="preserve"> </w:t>
        </w:r>
        <w:r w:rsidR="00AD1ACC" w:rsidRPr="00177081">
          <w:rPr>
            <w:rFonts w:ascii="Arial" w:hAnsi="Arial" w:cs="Arial"/>
            <w:highlight w:val="yellow"/>
            <w:rPrChange w:id="138" w:author="Martin Cahill (NESO)" w:date="2025-02-28T14:22:00Z" w16du:dateUtc="2025-02-28T14:22:00Z">
              <w:rPr>
                <w:rFonts w:ascii="Arial" w:hAnsi="Arial" w:cs="Arial"/>
              </w:rPr>
            </w:rPrChange>
          </w:rPr>
          <w:t>(</w:t>
        </w:r>
      </w:ins>
      <w:ins w:id="139" w:author="Claire Goult (NESO)" w:date="2024-10-31T12:40:00Z">
        <w:r w:rsidR="002727A2" w:rsidRPr="00177081">
          <w:rPr>
            <w:rFonts w:ascii="Arial" w:hAnsi="Arial" w:cs="Arial"/>
            <w:highlight w:val="yellow"/>
            <w:rPrChange w:id="140" w:author="Martin Cahill (NESO)" w:date="2025-02-28T14:22:00Z" w16du:dateUtc="2025-02-28T14:22:00Z">
              <w:rPr>
                <w:rFonts w:ascii="Arial" w:hAnsi="Arial" w:cs="Arial"/>
              </w:rPr>
            </w:rPrChange>
          </w:rPr>
          <w:t>‘</w:t>
        </w:r>
      </w:ins>
      <w:ins w:id="141" w:author="Claire Goult (NESO)" w:date="2024-10-31T12:39:00Z">
        <w:r w:rsidR="00AD1ACC" w:rsidRPr="00177081">
          <w:rPr>
            <w:rFonts w:ascii="Arial" w:hAnsi="Arial" w:cs="Arial"/>
            <w:highlight w:val="yellow"/>
            <w:rPrChange w:id="142" w:author="Martin Cahill (NESO)" w:date="2025-02-28T14:22:00Z" w16du:dateUtc="2025-02-28T14:22:00Z">
              <w:rPr>
                <w:rFonts w:ascii="Arial" w:hAnsi="Arial" w:cs="Arial"/>
              </w:rPr>
            </w:rPrChange>
          </w:rPr>
          <w:t>Appendix G</w:t>
        </w:r>
      </w:ins>
      <w:ins w:id="143" w:author="Claire Goult (NESO)" w:date="2024-10-31T12:40:00Z">
        <w:r w:rsidR="002727A2" w:rsidRPr="00177081">
          <w:rPr>
            <w:rFonts w:ascii="Arial" w:hAnsi="Arial" w:cs="Arial"/>
            <w:highlight w:val="yellow"/>
            <w:rPrChange w:id="144" w:author="Martin Cahill (NESO)" w:date="2025-02-28T14:22:00Z" w16du:dateUtc="2025-02-28T14:22:00Z">
              <w:rPr>
                <w:rFonts w:ascii="Arial" w:hAnsi="Arial" w:cs="Arial"/>
              </w:rPr>
            </w:rPrChange>
          </w:rPr>
          <w:t>’</w:t>
        </w:r>
      </w:ins>
      <w:ins w:id="145" w:author="Claire Goult (NESO)" w:date="2024-10-31T12:39:00Z">
        <w:r w:rsidR="00AD1ACC" w:rsidRPr="00177081">
          <w:rPr>
            <w:rFonts w:ascii="Arial" w:hAnsi="Arial" w:cs="Arial"/>
            <w:highlight w:val="yellow"/>
            <w:rPrChange w:id="146" w:author="Martin Cahill (NESO)" w:date="2025-02-28T14:22:00Z" w16du:dateUtc="2025-02-28T14:22:00Z">
              <w:rPr>
                <w:rFonts w:ascii="Arial" w:hAnsi="Arial" w:cs="Arial"/>
              </w:rPr>
            </w:rPrChange>
          </w:rPr>
          <w:t>)</w:t>
        </w:r>
      </w:ins>
      <w:ins w:id="147" w:author="Claire Goult (NESO)" w:date="2024-10-31T12:37:00Z">
        <w:r w:rsidR="00CE77F8" w:rsidRPr="00177081">
          <w:rPr>
            <w:rFonts w:ascii="Arial" w:hAnsi="Arial" w:cs="Arial"/>
            <w:b/>
            <w:highlight w:val="yellow"/>
            <w:rPrChange w:id="148" w:author="Martin Cahill (NESO)" w:date="2025-02-28T14:22:00Z" w16du:dateUtc="2025-02-28T14:22:00Z">
              <w:rPr>
                <w:rFonts w:ascii="Arial" w:hAnsi="Arial" w:cs="Arial"/>
                <w:b/>
              </w:rPr>
            </w:rPrChange>
          </w:rPr>
          <w:t xml:space="preserve"> </w:t>
        </w:r>
      </w:ins>
      <w:ins w:id="149" w:author="Claire Goult (NESO)" w:date="2024-10-31T12:38:00Z">
        <w:r w:rsidR="009E00A4" w:rsidRPr="00177081">
          <w:rPr>
            <w:rFonts w:ascii="Arial" w:hAnsi="Arial" w:cs="Arial"/>
            <w:highlight w:val="yellow"/>
            <w:rPrChange w:id="150" w:author="Martin Cahill (NESO)" w:date="2025-02-28T14:22:00Z" w16du:dateUtc="2025-02-28T14:22:00Z">
              <w:rPr>
                <w:rFonts w:ascii="Arial" w:hAnsi="Arial" w:cs="Arial"/>
              </w:rPr>
            </w:rPrChange>
          </w:rPr>
          <w:t xml:space="preserve">in the </w:t>
        </w:r>
      </w:ins>
      <w:ins w:id="151" w:author="Claire Goult (NESO)" w:date="2024-10-31T12:40:00Z">
        <w:r w:rsidR="002727A2" w:rsidRPr="00177081">
          <w:rPr>
            <w:rFonts w:ascii="Arial" w:hAnsi="Arial" w:cs="Arial"/>
            <w:b/>
            <w:bCs/>
            <w:highlight w:val="yellow"/>
            <w:rPrChange w:id="152" w:author="Martin Cahill (NESO)" w:date="2025-02-28T14:22:00Z" w16du:dateUtc="2025-02-28T14:22:00Z">
              <w:rPr>
                <w:rFonts w:ascii="Arial" w:hAnsi="Arial" w:cs="Arial"/>
                <w:b/>
                <w:bCs/>
              </w:rPr>
            </w:rPrChange>
          </w:rPr>
          <w:t>B</w:t>
        </w:r>
      </w:ins>
      <w:ins w:id="153" w:author="Claire Goult (NESO)" w:date="2024-10-31T12:38:00Z">
        <w:r w:rsidR="009E00A4" w:rsidRPr="00177081">
          <w:rPr>
            <w:rFonts w:ascii="Arial" w:hAnsi="Arial" w:cs="Arial"/>
            <w:b/>
            <w:highlight w:val="yellow"/>
            <w:rPrChange w:id="154" w:author="Martin Cahill (NESO)" w:date="2025-02-28T14:22:00Z" w16du:dateUtc="2025-02-28T14:22:00Z">
              <w:rPr>
                <w:rFonts w:ascii="Arial" w:hAnsi="Arial" w:cs="Arial"/>
                <w:b/>
              </w:rPr>
            </w:rPrChange>
          </w:rPr>
          <w:t xml:space="preserve">ilateral </w:t>
        </w:r>
      </w:ins>
      <w:ins w:id="155" w:author="Lizzie Timmins (NESO)" w:date="2024-10-31T12:39:00Z">
        <w:r w:rsidR="00EF1ABB" w:rsidRPr="00177081">
          <w:rPr>
            <w:rFonts w:ascii="Arial" w:hAnsi="Arial" w:cs="Arial"/>
            <w:b/>
            <w:highlight w:val="yellow"/>
            <w:rPrChange w:id="156" w:author="Martin Cahill (NESO)" w:date="2025-02-28T14:22:00Z" w16du:dateUtc="2025-02-28T14:22:00Z">
              <w:rPr>
                <w:rFonts w:ascii="Arial" w:hAnsi="Arial" w:cs="Arial"/>
                <w:b/>
              </w:rPr>
            </w:rPrChange>
          </w:rPr>
          <w:t xml:space="preserve">Connection </w:t>
        </w:r>
      </w:ins>
      <w:ins w:id="157" w:author="Claire Goult (NESO)" w:date="2024-10-31T12:40:00Z">
        <w:r w:rsidR="002727A2" w:rsidRPr="00177081">
          <w:rPr>
            <w:rFonts w:ascii="Arial" w:hAnsi="Arial" w:cs="Arial"/>
            <w:b/>
            <w:bCs/>
            <w:highlight w:val="yellow"/>
            <w:rPrChange w:id="158" w:author="Martin Cahill (NESO)" w:date="2025-02-28T14:22:00Z" w16du:dateUtc="2025-02-28T14:22:00Z">
              <w:rPr>
                <w:rFonts w:ascii="Arial" w:hAnsi="Arial" w:cs="Arial"/>
                <w:b/>
                <w:bCs/>
              </w:rPr>
            </w:rPrChange>
          </w:rPr>
          <w:t>A</w:t>
        </w:r>
      </w:ins>
      <w:ins w:id="159" w:author="Claire Goult (NESO)" w:date="2024-10-31T12:38:00Z">
        <w:r w:rsidR="009E00A4" w:rsidRPr="00177081">
          <w:rPr>
            <w:rFonts w:ascii="Arial" w:hAnsi="Arial" w:cs="Arial"/>
            <w:b/>
            <w:highlight w:val="yellow"/>
            <w:rPrChange w:id="160" w:author="Martin Cahill (NESO)" w:date="2025-02-28T14:22:00Z" w16du:dateUtc="2025-02-28T14:22:00Z">
              <w:rPr>
                <w:rFonts w:ascii="Arial" w:hAnsi="Arial" w:cs="Arial"/>
                <w:b/>
              </w:rPr>
            </w:rPrChange>
          </w:rPr>
          <w:t>greement</w:t>
        </w:r>
      </w:ins>
      <w:ins w:id="161" w:author="Claire Goult (NESO)" w:date="2024-10-31T12:41:00Z">
        <w:r w:rsidR="00F437FD" w:rsidRPr="00177081">
          <w:rPr>
            <w:rFonts w:ascii="Arial" w:hAnsi="Arial" w:cs="Arial"/>
            <w:highlight w:val="yellow"/>
            <w:rPrChange w:id="162" w:author="Martin Cahill (NESO)" w:date="2025-02-28T14:22:00Z" w16du:dateUtc="2025-02-28T14:22:00Z">
              <w:rPr>
                <w:rFonts w:ascii="Arial" w:hAnsi="Arial" w:cs="Arial"/>
              </w:rPr>
            </w:rPrChange>
          </w:rPr>
          <w:t xml:space="preserve">. </w:t>
        </w:r>
      </w:ins>
      <w:ins w:id="163" w:author="Angela Quinn (NESO)" w:date="2024-10-18T07:10:00Z">
        <w:r w:rsidR="74781374" w:rsidRPr="00177081">
          <w:rPr>
            <w:rFonts w:ascii="Arial" w:hAnsi="Arial" w:cs="Arial"/>
            <w:highlight w:val="yellow"/>
            <w:rPrChange w:id="164" w:author="Martin Cahill (NESO)" w:date="2025-02-28T14:22:00Z" w16du:dateUtc="2025-02-28T14:22:00Z">
              <w:rPr>
                <w:rFonts w:ascii="Arial" w:hAnsi="Arial" w:cs="Arial"/>
              </w:rPr>
            </w:rPrChange>
          </w:rPr>
          <w:t xml:space="preserve">For the avoidance of doubt </w:t>
        </w:r>
      </w:ins>
      <w:ins w:id="165" w:author="Angela Quinn (NESO)" w:date="2024-10-27T13:03:00Z">
        <w:r w:rsidR="483CDBE5" w:rsidRPr="00177081">
          <w:rPr>
            <w:rFonts w:ascii="Arial" w:hAnsi="Arial" w:cs="Arial"/>
            <w:highlight w:val="yellow"/>
            <w:rPrChange w:id="166" w:author="Martin Cahill (NESO)" w:date="2025-02-28T14:22:00Z" w16du:dateUtc="2025-02-28T14:22:00Z">
              <w:rPr>
                <w:rFonts w:ascii="Arial" w:hAnsi="Arial" w:cs="Arial"/>
              </w:rPr>
            </w:rPrChange>
          </w:rPr>
          <w:t>this</w:t>
        </w:r>
      </w:ins>
      <w:ins w:id="167" w:author="Angela Quinn (NESO)" w:date="2024-10-18T07:11:00Z">
        <w:r w:rsidR="26D51DA1" w:rsidRPr="00177081">
          <w:rPr>
            <w:rFonts w:ascii="Arial" w:hAnsi="Arial" w:cs="Arial"/>
            <w:highlight w:val="yellow"/>
            <w:rPrChange w:id="168" w:author="Martin Cahill (NESO)" w:date="2025-02-28T14:22:00Z" w16du:dateUtc="2025-02-28T14:22:00Z">
              <w:rPr>
                <w:rFonts w:ascii="Arial" w:hAnsi="Arial" w:cs="Arial"/>
              </w:rPr>
            </w:rPrChange>
          </w:rPr>
          <w:t xml:space="preserve"> </w:t>
        </w:r>
      </w:ins>
      <w:ins w:id="169" w:author="Angela Quinn (NESO)" w:date="2024-10-27T13:03:00Z">
        <w:r w:rsidR="7095A1A0" w:rsidRPr="00177081">
          <w:rPr>
            <w:rFonts w:ascii="Arial" w:hAnsi="Arial" w:cs="Arial"/>
            <w:b/>
            <w:bCs/>
            <w:highlight w:val="yellow"/>
            <w:rPrChange w:id="170" w:author="Martin Cahill (NESO)" w:date="2025-02-28T14:22:00Z" w16du:dateUtc="2025-02-28T14:22:00Z">
              <w:rPr>
                <w:rFonts w:ascii="Arial" w:hAnsi="Arial" w:cs="Arial"/>
                <w:b/>
                <w:bCs/>
              </w:rPr>
            </w:rPrChange>
          </w:rPr>
          <w:t>Modification Application</w:t>
        </w:r>
      </w:ins>
      <w:ins w:id="171" w:author="Angela Quinn (NESO)" w:date="2024-10-18T07:11:00Z">
        <w:r w:rsidR="26D51DA1" w:rsidRPr="00177081">
          <w:rPr>
            <w:rFonts w:ascii="Arial" w:hAnsi="Arial" w:cs="Arial"/>
            <w:highlight w:val="yellow"/>
            <w:rPrChange w:id="172" w:author="Martin Cahill (NESO)" w:date="2025-02-28T14:22:00Z" w16du:dateUtc="2025-02-28T14:22:00Z">
              <w:rPr>
                <w:rFonts w:ascii="Arial" w:hAnsi="Arial" w:cs="Arial"/>
              </w:rPr>
            </w:rPrChange>
          </w:rPr>
          <w:t xml:space="preserve"> does not go through the </w:t>
        </w:r>
        <w:r w:rsidR="26D51DA1" w:rsidRPr="00177081">
          <w:rPr>
            <w:rFonts w:ascii="Arial" w:hAnsi="Arial" w:cs="Arial"/>
            <w:b/>
            <w:bCs/>
            <w:highlight w:val="yellow"/>
            <w:rPrChange w:id="173" w:author="Martin Cahill (NESO)" w:date="2025-02-28T14:22:00Z" w16du:dateUtc="2025-02-28T14:22:00Z">
              <w:rPr>
                <w:rFonts w:ascii="Arial" w:hAnsi="Arial" w:cs="Arial"/>
                <w:b/>
                <w:bCs/>
              </w:rPr>
            </w:rPrChange>
          </w:rPr>
          <w:t>Gated Application and Offer Process</w:t>
        </w:r>
        <w:r w:rsidR="2451B3C7" w:rsidRPr="00177081">
          <w:rPr>
            <w:rFonts w:ascii="Arial" w:hAnsi="Arial" w:cs="Arial"/>
            <w:highlight w:val="yellow"/>
            <w:rPrChange w:id="174" w:author="Martin Cahill (NESO)" w:date="2025-02-28T14:22:00Z" w16du:dateUtc="2025-02-28T14:22:00Z">
              <w:rPr>
                <w:rFonts w:ascii="Arial" w:hAnsi="Arial" w:cs="Arial"/>
              </w:rPr>
            </w:rPrChange>
          </w:rPr>
          <w:t>.</w:t>
        </w:r>
      </w:ins>
    </w:p>
    <w:p w14:paraId="162D6589" w14:textId="2ADBB948" w:rsidR="00B16CFC" w:rsidRDefault="00B16CFC" w:rsidP="00C044D6">
      <w:pPr>
        <w:widowControl/>
        <w:tabs>
          <w:tab w:val="left" w:pos="1701"/>
          <w:tab w:val="left" w:pos="2552"/>
        </w:tabs>
        <w:jc w:val="both"/>
        <w:rPr>
          <w:ins w:id="175"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76"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77" w:name="_DV_M66"/>
      <w:bookmarkStart w:id="178" w:name="_DV_M67"/>
      <w:bookmarkStart w:id="179" w:name="_DV_M68"/>
      <w:bookmarkStart w:id="180" w:name="_DV_M69"/>
      <w:bookmarkEnd w:id="177"/>
      <w:bookmarkEnd w:id="178"/>
      <w:bookmarkEnd w:id="179"/>
      <w:bookmarkEnd w:id="180"/>
    </w:p>
    <w:p w14:paraId="42A19F47" w14:textId="77777777" w:rsidR="00CA2ECB" w:rsidRDefault="00CA2ECB" w:rsidP="00CA2ECB">
      <w:pPr>
        <w:pStyle w:val="Heading4"/>
        <w:widowControl/>
        <w:tabs>
          <w:tab w:val="left" w:pos="1710"/>
          <w:tab w:val="left" w:pos="2520"/>
        </w:tabs>
        <w:ind w:left="2520" w:hanging="1669"/>
        <w:jc w:val="both"/>
        <w:rPr>
          <w:rFonts w:ascii="Arial" w:hAnsi="Arial" w:cs="Arial"/>
        </w:rPr>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181" w:name="_DV_M71"/>
      <w:bookmarkEnd w:id="181"/>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Reactive Power</w:t>
      </w:r>
      <w:r w:rsidR="00CA2ECB" w:rsidRPr="398B6167">
        <w:rPr>
          <w:rFonts w:ascii="Arial" w:hAnsi="Arial" w:cs="Arial"/>
        </w:rPr>
        <w:t xml:space="preserve">, </w:t>
      </w:r>
      <w:r w:rsidR="00CA2ECB" w:rsidRPr="398B6167">
        <w:rPr>
          <w:rFonts w:ascii="Arial" w:hAnsi="Arial" w:cs="Arial"/>
        </w:rPr>
        <w:lastRenderedPageBreak/>
        <w:t xml:space="preserve">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82" w:author="Angela Quinn (NESO)" w:date="2024-10-31T07:48:00Z">
        <w:r w:rsidR="45646726" w:rsidRPr="00177081">
          <w:rPr>
            <w:rFonts w:ascii="Arial" w:hAnsi="Arial" w:cs="Arial"/>
            <w:highlight w:val="yellow"/>
            <w:rPrChange w:id="183" w:author="Martin Cahill (NESO)" w:date="2025-02-28T14:23:00Z" w16du:dateUtc="2025-02-28T14:23:00Z">
              <w:rPr>
                <w:rFonts w:ascii="Arial" w:hAnsi="Arial" w:cs="Arial"/>
              </w:rPr>
            </w:rPrChange>
          </w:rPr>
          <w:t xml:space="preserve">or </w:t>
        </w:r>
        <w:r w:rsidR="45646726" w:rsidRPr="00177081">
          <w:rPr>
            <w:rFonts w:ascii="Arial" w:hAnsi="Arial" w:cs="Arial"/>
            <w:b/>
            <w:bCs/>
            <w:highlight w:val="yellow"/>
            <w:rPrChange w:id="184" w:author="Martin Cahill (NESO)" w:date="2025-02-28T14:23:00Z" w16du:dateUtc="2025-02-28T14:23:00Z">
              <w:rPr>
                <w:rFonts w:ascii="Arial" w:hAnsi="Arial" w:cs="Arial"/>
                <w:b/>
                <w:bCs/>
              </w:rPr>
            </w:rPrChange>
          </w:rPr>
          <w:t>Large Embedded P</w:t>
        </w:r>
      </w:ins>
      <w:ins w:id="185" w:author="Angela Quinn (NESO)" w:date="2024-10-31T07:49:00Z">
        <w:r w:rsidR="45646726" w:rsidRPr="00177081">
          <w:rPr>
            <w:rFonts w:ascii="Arial" w:hAnsi="Arial" w:cs="Arial"/>
            <w:b/>
            <w:bCs/>
            <w:highlight w:val="yellow"/>
            <w:rPrChange w:id="186" w:author="Martin Cahill (NESO)" w:date="2025-02-28T14:23:00Z" w16du:dateUtc="2025-02-28T14:23:00Z">
              <w:rPr>
                <w:rFonts w:ascii="Arial" w:hAnsi="Arial" w:cs="Arial"/>
                <w:b/>
                <w:bCs/>
              </w:rPr>
            </w:rPrChange>
          </w:rPr>
          <w:t>ower Station</w:t>
        </w:r>
        <w:r w:rsidR="45646726" w:rsidRPr="02EC6122">
          <w:rPr>
            <w:rFonts w:ascii="Arial" w:hAnsi="Arial" w:cs="Arial"/>
            <w:b/>
            <w:bCs/>
          </w:rPr>
          <w:t xml:space="preserve">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87" w:author="Angela Quinn (NESO)" w:date="2024-10-31T07:49:00Z">
        <w:r w:rsidR="74417D98" w:rsidRPr="02EC6122">
          <w:rPr>
            <w:rFonts w:ascii="Arial" w:hAnsi="Arial" w:cs="Arial"/>
          </w:rPr>
          <w:t xml:space="preserve">, </w:t>
        </w:r>
        <w:r w:rsidR="74417D98" w:rsidRPr="00177081">
          <w:rPr>
            <w:rFonts w:ascii="Arial" w:hAnsi="Arial" w:cs="Arial"/>
            <w:highlight w:val="yellow"/>
            <w:rPrChange w:id="188" w:author="Martin Cahill (NESO)" w:date="2025-02-28T14:23:00Z" w16du:dateUtc="2025-02-28T14:23:00Z">
              <w:rPr>
                <w:rFonts w:ascii="Arial" w:hAnsi="Arial" w:cs="Arial"/>
              </w:rPr>
            </w:rPrChange>
          </w:rPr>
          <w:t xml:space="preserve">in the case of a </w:t>
        </w:r>
        <w:r w:rsidR="74417D98" w:rsidRPr="00177081">
          <w:rPr>
            <w:rFonts w:ascii="Arial" w:hAnsi="Arial" w:cs="Arial"/>
            <w:b/>
            <w:highlight w:val="yellow"/>
            <w:rPrChange w:id="189" w:author="Martin Cahill (NESO)" w:date="2025-02-28T14:23:00Z" w16du:dateUtc="2025-02-28T14:23:00Z">
              <w:rPr>
                <w:rFonts w:ascii="Arial" w:hAnsi="Arial" w:cs="Arial"/>
                <w:b/>
              </w:rPr>
            </w:rPrChange>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w:t>
      </w:r>
      <w:r w:rsidR="008344F0" w:rsidRPr="00177081">
        <w:rPr>
          <w:rFonts w:ascii="Arial" w:hAnsi="Arial" w:cs="Arial"/>
          <w:highlight w:val="yellow"/>
          <w:rPrChange w:id="190" w:author="Martin Cahill (NESO)" w:date="2025-02-28T14:23:00Z" w16du:dateUtc="2025-02-28T14:23:00Z">
            <w:rPr>
              <w:rFonts w:ascii="Arial" w:hAnsi="Arial" w:cs="Arial"/>
            </w:rPr>
          </w:rPrChange>
        </w:rPr>
        <w:t xml:space="preserve">5 </w:t>
      </w:r>
      <w:del w:id="191" w:author="Angela Quinn (NESO)" w:date="2024-10-31T07:36:00Z">
        <w:r w:rsidR="00CA2ECB" w:rsidRPr="00177081" w:rsidDel="6FEB207D">
          <w:rPr>
            <w:rFonts w:ascii="Arial" w:hAnsi="Arial" w:cs="Arial"/>
            <w:highlight w:val="yellow"/>
            <w:rPrChange w:id="192" w:author="Martin Cahill (NESO)" w:date="2025-02-28T14:23:00Z" w16du:dateUtc="2025-02-28T14:23:00Z">
              <w:rPr>
                <w:rFonts w:ascii="Arial" w:hAnsi="Arial" w:cs="Arial"/>
              </w:rPr>
            </w:rPrChange>
          </w:rPr>
          <w:delText>or any other processes as agreed under 6.5.1(e)</w:delText>
        </w:r>
      </w:del>
      <w:r w:rsidR="008344F0" w:rsidRPr="00177081">
        <w:rPr>
          <w:rFonts w:ascii="Arial" w:hAnsi="Arial" w:cs="Arial"/>
          <w:highlight w:val="yellow"/>
          <w:rPrChange w:id="193" w:author="Martin Cahill (NESO)" w:date="2025-02-28T14:23:00Z" w16du:dateUtc="2025-02-28T14:23:00Z">
            <w:rPr>
              <w:rFonts w:ascii="Arial" w:hAnsi="Arial" w:cs="Arial"/>
            </w:rPr>
          </w:rPrChange>
        </w:rPr>
        <w:t>)</w:t>
      </w:r>
      <w:ins w:id="194" w:author="Angela Quinn (NESO)" w:date="2024-10-31T07:49:00Z">
        <w:r w:rsidR="4E8A2CBF" w:rsidRPr="00177081">
          <w:rPr>
            <w:rFonts w:ascii="Arial" w:hAnsi="Arial" w:cs="Arial"/>
            <w:highlight w:val="yellow"/>
            <w:rPrChange w:id="195" w:author="Martin Cahill (NESO)" w:date="2025-02-28T14:23:00Z" w16du:dateUtc="2025-02-28T14:23:00Z">
              <w:rPr>
                <w:rFonts w:ascii="Arial" w:hAnsi="Arial" w:cs="Arial"/>
              </w:rPr>
            </w:rPrChange>
          </w:rPr>
          <w:t>,</w:t>
        </w:r>
      </w:ins>
      <w:r w:rsidR="008344F0" w:rsidRPr="00177081">
        <w:rPr>
          <w:rFonts w:ascii="Arial" w:hAnsi="Arial" w:cs="Arial"/>
          <w:highlight w:val="yellow"/>
          <w:rPrChange w:id="196" w:author="Martin Cahill (NESO)" w:date="2025-02-28T14:23:00Z" w16du:dateUtc="2025-02-28T14:23:00Z">
            <w:rPr>
              <w:rFonts w:ascii="Arial" w:hAnsi="Arial" w:cs="Arial"/>
            </w:rPr>
          </w:rPrChange>
        </w:rPr>
        <w:t xml:space="preserve"> and</w:t>
      </w:r>
      <w:ins w:id="197" w:author="Angela Quinn (NESO)" w:date="2024-10-31T13:23:00Z">
        <w:r w:rsidR="0FC8E592" w:rsidRPr="00177081">
          <w:rPr>
            <w:rFonts w:ascii="Arial" w:hAnsi="Arial" w:cs="Arial"/>
            <w:highlight w:val="yellow"/>
            <w:rPrChange w:id="198" w:author="Martin Cahill (NESO)" w:date="2025-02-28T14:23:00Z" w16du:dateUtc="2025-02-28T14:23:00Z">
              <w:rPr>
                <w:rFonts w:ascii="Arial" w:hAnsi="Arial" w:cs="Arial"/>
              </w:rPr>
            </w:rPrChange>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99" w:author="Angela Quinn (NESO)" w:date="2024-10-31T07:49:00Z">
        <w:r w:rsidR="3F371CF3" w:rsidRPr="00666DE4">
          <w:rPr>
            <w:rFonts w:ascii="Arial" w:hAnsi="Arial" w:cs="Arial"/>
            <w:highlight w:val="yellow"/>
            <w:rPrChange w:id="200" w:author="Martin Cahill (NESO)" w:date="2025-02-28T14:24:00Z" w16du:dateUtc="2025-02-28T14:24:00Z">
              <w:rPr>
                <w:rFonts w:ascii="Arial" w:hAnsi="Arial" w:cs="Arial"/>
              </w:rPr>
            </w:rPrChange>
          </w:rPr>
          <w:t xml:space="preserve">or </w:t>
        </w:r>
        <w:r w:rsidR="3F371CF3" w:rsidRPr="00666DE4">
          <w:rPr>
            <w:rFonts w:ascii="Arial" w:hAnsi="Arial" w:cs="Arial"/>
            <w:b/>
            <w:highlight w:val="yellow"/>
            <w:rPrChange w:id="201" w:author="Martin Cahill (NESO)" w:date="2025-02-28T14:24:00Z" w16du:dateUtc="2025-02-28T14:24:00Z">
              <w:rPr>
                <w:rFonts w:ascii="Arial" w:hAnsi="Arial" w:cs="Arial"/>
                <w:b/>
              </w:rPr>
            </w:rPrChange>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02" w:author="Angela Quinn (NESO)" w:date="2024-10-31T13:23:00Z">
        <w:r w:rsidR="0016607C" w:rsidRPr="00666DE4" w:rsidDel="008344F0">
          <w:rPr>
            <w:rFonts w:ascii="Arial" w:hAnsi="Arial" w:cs="Arial"/>
            <w:b/>
            <w:bCs/>
            <w:highlight w:val="yellow"/>
            <w:rPrChange w:id="203" w:author="Martin Cahill (NESO)" w:date="2025-02-28T14:24:00Z" w16du:dateUtc="2025-02-28T14:24:00Z">
              <w:rPr>
                <w:rFonts w:ascii="Arial" w:hAnsi="Arial" w:cs="Arial"/>
                <w:b/>
                <w:bCs/>
              </w:rPr>
            </w:rPrChange>
          </w:rPr>
          <w:delText>Medium Power Station</w:delText>
        </w:r>
        <w:r w:rsidR="0016607C" w:rsidRPr="00666DE4" w:rsidDel="008344F0">
          <w:rPr>
            <w:rFonts w:ascii="Arial" w:hAnsi="Arial" w:cs="Arial"/>
            <w:highlight w:val="yellow"/>
            <w:rPrChange w:id="204" w:author="Martin Cahill (NESO)" w:date="2025-02-28T14:24:00Z" w16du:dateUtc="2025-02-28T14:24:00Z">
              <w:rPr>
                <w:rFonts w:ascii="Arial" w:hAnsi="Arial" w:cs="Arial"/>
              </w:rPr>
            </w:rPrChange>
          </w:rPr>
          <w:delText xml:space="preserve"> or </w:delText>
        </w:r>
        <w:r w:rsidR="0016607C" w:rsidRPr="00666DE4" w:rsidDel="008344F0">
          <w:rPr>
            <w:rFonts w:ascii="Arial" w:hAnsi="Arial" w:cs="Arial"/>
            <w:b/>
            <w:bCs/>
            <w:highlight w:val="yellow"/>
            <w:rPrChange w:id="205" w:author="Martin Cahill (NESO)" w:date="2025-02-28T14:24:00Z" w16du:dateUtc="2025-02-28T14:24: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06" w:author="Angela Quinn (NESO)" w:date="2024-10-31T13:23:00Z">
        <w:r w:rsidR="0016607C" w:rsidRPr="006F0EDC" w:rsidDel="008344F0">
          <w:rPr>
            <w:rFonts w:ascii="Arial" w:hAnsi="Arial" w:cs="Arial"/>
            <w:b/>
            <w:bCs/>
            <w:highlight w:val="yellow"/>
            <w:rPrChange w:id="207" w:author="Martin Cahill (NESO)" w:date="2025-02-28T14:25:00Z" w16du:dateUtc="2025-02-28T14:25:00Z">
              <w:rPr>
                <w:rFonts w:ascii="Arial" w:hAnsi="Arial" w:cs="Arial"/>
                <w:b/>
                <w:bCs/>
              </w:rPr>
            </w:rPrChange>
          </w:rPr>
          <w:delText>Medium Power Station</w:delText>
        </w:r>
        <w:r w:rsidR="0016607C" w:rsidRPr="006F0EDC" w:rsidDel="008344F0">
          <w:rPr>
            <w:rFonts w:ascii="Arial" w:hAnsi="Arial" w:cs="Arial"/>
            <w:highlight w:val="yellow"/>
            <w:rPrChange w:id="208" w:author="Martin Cahill (NESO)" w:date="2025-02-28T14:25:00Z" w16du:dateUtc="2025-02-28T14:25:00Z">
              <w:rPr>
                <w:rFonts w:ascii="Arial" w:hAnsi="Arial" w:cs="Arial"/>
              </w:rPr>
            </w:rPrChange>
          </w:rPr>
          <w:delText xml:space="preserve"> or </w:delText>
        </w:r>
        <w:r w:rsidR="0016607C" w:rsidRPr="006F0EDC" w:rsidDel="008344F0">
          <w:rPr>
            <w:rFonts w:ascii="Arial" w:hAnsi="Arial" w:cs="Arial"/>
            <w:b/>
            <w:bCs/>
            <w:highlight w:val="yellow"/>
            <w:rPrChange w:id="209" w:author="Martin Cahill (NESO)" w:date="2025-02-28T14:25:00Z" w16du:dateUtc="2025-02-28T14:25: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210" w:author="Lizzie Timmins (NESO)" w:date="2024-10-15T14:44:00Z">
        <w:r w:rsidR="69E470DC" w:rsidRPr="02EC6122">
          <w:rPr>
            <w:rFonts w:ascii="Arial" w:hAnsi="Arial" w:cs="Arial"/>
          </w:rPr>
          <w:t xml:space="preserve"> </w:t>
        </w:r>
        <w:r w:rsidR="69E470DC" w:rsidRPr="006F0EDC">
          <w:rPr>
            <w:rFonts w:ascii="Arial" w:hAnsi="Arial" w:cs="Arial"/>
            <w:highlight w:val="yellow"/>
            <w:rPrChange w:id="211" w:author="Martin Cahill (NESO)" w:date="2025-02-28T14:25:00Z" w16du:dateUtc="2025-02-28T14:25:00Z">
              <w:rPr>
                <w:rFonts w:ascii="Arial" w:hAnsi="Arial" w:cs="Arial"/>
              </w:rPr>
            </w:rPrChange>
          </w:rPr>
          <w:t xml:space="preserve">for a </w:t>
        </w:r>
        <w:r w:rsidR="69E470DC" w:rsidRPr="006F0EDC">
          <w:rPr>
            <w:rFonts w:ascii="Arial" w:hAnsi="Arial" w:cs="Arial"/>
            <w:b/>
            <w:bCs/>
            <w:highlight w:val="yellow"/>
            <w:rPrChange w:id="212" w:author="Martin Cahill (NESO)" w:date="2025-02-28T14:25:00Z" w16du:dateUtc="2025-02-28T14:25:00Z">
              <w:rPr>
                <w:rFonts w:ascii="Arial" w:hAnsi="Arial" w:cs="Arial"/>
                <w:b/>
                <w:bCs/>
              </w:rPr>
            </w:rPrChange>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213" w:author="Angela Quinn (NESO)" w:date="2024-10-31T07:50:00Z">
        <w:r w:rsidR="2EB10AB4" w:rsidRPr="00396627">
          <w:rPr>
            <w:rFonts w:ascii="Arial" w:hAnsi="Arial" w:cs="Arial"/>
            <w:b/>
            <w:bCs/>
            <w:highlight w:val="yellow"/>
            <w:rPrChange w:id="214" w:author="Martin Cahill (NESO)" w:date="2025-02-28T14:39:00Z" w16du:dateUtc="2025-02-28T14:39:00Z">
              <w:rPr>
                <w:rFonts w:ascii="Arial" w:hAnsi="Arial" w:cs="Arial"/>
                <w:b/>
                <w:bCs/>
              </w:rPr>
            </w:rPrChange>
          </w:rPr>
          <w:t>Embedded</w:t>
        </w:r>
        <w:r w:rsidR="2EB10AB4"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215" w:author="Angela Quinn (NESO)" w:date="2024-10-31T07:51:00Z">
        <w:r w:rsidR="5552972A" w:rsidRPr="00396627">
          <w:rPr>
            <w:rFonts w:ascii="Arial" w:hAnsi="Arial" w:cs="Arial"/>
            <w:b/>
            <w:bCs/>
            <w:highlight w:val="yellow"/>
            <w:rPrChange w:id="216" w:author="Martin Cahill (NESO)" w:date="2025-02-28T14:39:00Z" w16du:dateUtc="2025-02-28T14:39:00Z">
              <w:rPr>
                <w:rFonts w:ascii="Arial" w:hAnsi="Arial" w:cs="Arial"/>
                <w:b/>
                <w:bCs/>
              </w:rPr>
            </w:rPrChange>
          </w:rPr>
          <w:t>Embedded</w:t>
        </w:r>
        <w:r w:rsidR="5552972A"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has</w:t>
      </w:r>
      <w:ins w:id="217" w:author="Lizzie Timmins (NESO)" w:date="2024-10-15T14:44:00Z">
        <w:r w:rsidR="799F77D1" w:rsidRPr="02EC6122">
          <w:rPr>
            <w:rFonts w:ascii="Arial" w:hAnsi="Arial" w:cs="Arial"/>
          </w:rPr>
          <w:t xml:space="preserve"> </w:t>
        </w:r>
        <w:r w:rsidR="799F77D1" w:rsidRPr="00632CAD">
          <w:rPr>
            <w:rFonts w:ascii="Arial" w:hAnsi="Arial" w:cs="Arial"/>
            <w:highlight w:val="yellow"/>
            <w:rPrChange w:id="218" w:author="Martin Cahill (NESO)" w:date="2025-02-28T14:40:00Z" w16du:dateUtc="2025-02-28T14:40:00Z">
              <w:rPr>
                <w:rFonts w:ascii="Arial" w:hAnsi="Arial" w:cs="Arial"/>
              </w:rPr>
            </w:rPrChange>
          </w:rPr>
          <w:t xml:space="preserve">made a </w:t>
        </w:r>
        <w:r w:rsidR="799F77D1" w:rsidRPr="00632CAD">
          <w:rPr>
            <w:rFonts w:ascii="Arial" w:hAnsi="Arial" w:cs="Arial"/>
            <w:b/>
            <w:bCs/>
            <w:highlight w:val="yellow"/>
            <w:rPrChange w:id="219" w:author="Martin Cahill (NESO)" w:date="2025-02-28T14:40:00Z" w16du:dateUtc="2025-02-28T14:40:00Z">
              <w:rPr>
                <w:rFonts w:ascii="Arial" w:hAnsi="Arial" w:cs="Arial"/>
                <w:b/>
                <w:bCs/>
              </w:rPr>
            </w:rPrChange>
          </w:rPr>
          <w:t>Gate 2 Application</w:t>
        </w:r>
        <w:r w:rsidR="799F77D1" w:rsidRPr="00632CAD">
          <w:rPr>
            <w:rFonts w:ascii="Arial" w:hAnsi="Arial" w:cs="Arial"/>
            <w:highlight w:val="yellow"/>
            <w:rPrChange w:id="220" w:author="Martin Cahill (NESO)" w:date="2025-02-28T14:40:00Z" w16du:dateUtc="2025-02-28T14:40:00Z">
              <w:rPr>
                <w:rFonts w:ascii="Arial" w:hAnsi="Arial" w:cs="Arial"/>
              </w:rPr>
            </w:rPrChange>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221" w:name="_DV_M73"/>
      <w:bookmarkEnd w:id="221"/>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222" w:name="_DV_M74"/>
      <w:bookmarkEnd w:id="222"/>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223" w:author="Angela Quinn (NESO)" w:date="2024-10-31T13:24:00Z">
        <w:r w:rsidR="005B1C6E" w:rsidRPr="00632CAD" w:rsidDel="56D630FF">
          <w:rPr>
            <w:rFonts w:ascii="Arial" w:hAnsi="Arial" w:cs="Arial"/>
            <w:highlight w:val="yellow"/>
            <w:rPrChange w:id="224" w:author="Martin Cahill (NESO)" w:date="2025-02-28T14:40:00Z" w16du:dateUtc="2025-02-28T14:40:00Z">
              <w:rPr>
                <w:rFonts w:ascii="Arial" w:hAnsi="Arial" w:cs="Arial"/>
              </w:rPr>
            </w:rPrChange>
          </w:rPr>
          <w:delText>may</w:delText>
        </w:r>
      </w:del>
      <w:ins w:id="225" w:author="Angela Quinn (NESO)" w:date="2024-10-31T13:24:00Z">
        <w:r w:rsidR="61F57A4F" w:rsidRPr="00632CAD">
          <w:rPr>
            <w:rFonts w:ascii="Arial" w:hAnsi="Arial" w:cs="Arial"/>
            <w:highlight w:val="yellow"/>
            <w:rPrChange w:id="226" w:author="Martin Cahill (NESO)" w:date="2025-02-28T14:40:00Z" w16du:dateUtc="2025-02-28T14:40:00Z">
              <w:rPr>
                <w:rFonts w:ascii="Arial" w:hAnsi="Arial" w:cs="Arial"/>
              </w:rPr>
            </w:rPrChange>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w:t>
      </w:r>
      <w:proofErr w:type="gramStart"/>
      <w:r w:rsidRPr="00EC6C3A">
        <w:rPr>
          <w:rFonts w:ascii="Arial" w:hAnsi="Arial" w:cs="Arial"/>
        </w:rPr>
        <w:t>options;</w:t>
      </w:r>
      <w:proofErr w:type="gramEnd"/>
    </w:p>
    <w:p w14:paraId="4A8D9101" w14:textId="634CC4D7" w:rsidR="005B1C6E" w:rsidRPr="00EC6C3A" w:rsidRDefault="005B1C6E" w:rsidP="00EC6C3A">
      <w:pPr>
        <w:pStyle w:val="Heading4"/>
        <w:numPr>
          <w:ilvl w:val="3"/>
          <w:numId w:val="57"/>
        </w:numPr>
        <w:jc w:val="both"/>
        <w:rPr>
          <w:rFonts w:ascii="Arial" w:hAnsi="Arial" w:cs="Arial"/>
        </w:rPr>
      </w:pPr>
      <w:del w:id="227" w:author="Lizzie Timmins (NESO)" w:date="2024-10-15T14:44:00Z">
        <w:r w:rsidRPr="00632CAD" w:rsidDel="56D630FF">
          <w:rPr>
            <w:rFonts w:ascii="Arial" w:hAnsi="Arial" w:cs="Arial"/>
            <w:b/>
            <w:bCs/>
            <w:highlight w:val="yellow"/>
            <w:rPrChange w:id="228" w:author="Martin Cahill (NESO)" w:date="2025-02-28T14:40:00Z" w16du:dateUtc="2025-02-28T14:40:00Z">
              <w:rPr>
                <w:rFonts w:ascii="Arial" w:hAnsi="Arial" w:cs="Arial"/>
                <w:b/>
                <w:bCs/>
              </w:rPr>
            </w:rPrChange>
          </w:rPr>
          <w:delText>Statement of Works</w:delText>
        </w:r>
        <w:r w:rsidRPr="00632CAD" w:rsidDel="56D630FF">
          <w:rPr>
            <w:rFonts w:ascii="Arial" w:hAnsi="Arial" w:cs="Arial"/>
            <w:highlight w:val="yellow"/>
            <w:rPrChange w:id="229" w:author="Martin Cahill (NESO)" w:date="2025-02-28T14:40:00Z" w16du:dateUtc="2025-02-28T14:40:00Z">
              <w:rPr>
                <w:rFonts w:ascii="Arial" w:hAnsi="Arial" w:cs="Arial"/>
              </w:rPr>
            </w:rPrChange>
          </w:rPr>
          <w:delText xml:space="preserve"> and </w:delText>
        </w:r>
      </w:del>
      <w:del w:id="230" w:author="Elizabeth Timmins" w:date="2024-10-28T10:37:00Z">
        <w:r w:rsidRPr="00632CAD" w:rsidDel="1BEEA42B">
          <w:rPr>
            <w:rFonts w:ascii="Arial" w:hAnsi="Arial" w:cs="Arial"/>
            <w:b/>
            <w:bCs/>
            <w:highlight w:val="yellow"/>
            <w:rPrChange w:id="231" w:author="Martin Cahill (NESO)" w:date="2025-02-28T14:40:00Z" w16du:dateUtc="2025-02-28T14:40:00Z">
              <w:rPr>
                <w:rFonts w:ascii="Arial" w:hAnsi="Arial" w:cs="Arial"/>
                <w:b/>
                <w:bCs/>
              </w:rPr>
            </w:rPrChange>
          </w:rPr>
          <w:delText>Confirmation of Project Progression</w:delText>
        </w:r>
      </w:del>
      <w:ins w:id="232" w:author="Angela Quinn (NESO)" w:date="2024-10-27T13:09:00Z">
        <w:r w:rsidR="7439F1F8" w:rsidRPr="00632CAD">
          <w:rPr>
            <w:rFonts w:ascii="Arial" w:hAnsi="Arial" w:cs="Arial"/>
            <w:b/>
            <w:bCs/>
            <w:highlight w:val="yellow"/>
            <w:rPrChange w:id="233" w:author="Martin Cahill (NESO)" w:date="2025-02-28T14:40:00Z" w16du:dateUtc="2025-02-28T14:40:00Z">
              <w:rPr>
                <w:rFonts w:ascii="Arial" w:hAnsi="Arial" w:cs="Arial"/>
                <w:b/>
                <w:bCs/>
              </w:rPr>
            </w:rPrChange>
          </w:rPr>
          <w:t xml:space="preserve">Transmission </w:t>
        </w:r>
      </w:ins>
      <w:ins w:id="234" w:author="Angela Quinn (NESO)" w:date="2024-10-27T13:10:00Z">
        <w:r w:rsidR="7439F1F8" w:rsidRPr="00632CAD">
          <w:rPr>
            <w:rFonts w:ascii="Arial" w:hAnsi="Arial" w:cs="Arial"/>
            <w:b/>
            <w:bCs/>
            <w:highlight w:val="yellow"/>
            <w:rPrChange w:id="235" w:author="Martin Cahill (NESO)" w:date="2025-02-28T14:40:00Z" w16du:dateUtc="2025-02-28T14:40:00Z">
              <w:rPr>
                <w:rFonts w:ascii="Arial" w:hAnsi="Arial" w:cs="Arial"/>
                <w:b/>
                <w:bCs/>
              </w:rPr>
            </w:rPrChange>
          </w:rPr>
          <w:t>Evaluation Application</w:t>
        </w:r>
      </w:ins>
      <w:r w:rsidR="43D291A8" w:rsidRPr="00EC6C3A">
        <w:rPr>
          <w:rFonts w:ascii="Arial" w:hAnsi="Arial" w:cs="Arial"/>
        </w:rPr>
        <w:t xml:space="preserve"> (as documented in paragraph 6.5.5)</w:t>
      </w:r>
    </w:p>
    <w:p w14:paraId="58FFA6D5" w14:textId="77777777" w:rsidR="008E0FBE" w:rsidRDefault="56D630FF" w:rsidP="00615B45">
      <w:pPr>
        <w:pStyle w:val="Heading4"/>
        <w:numPr>
          <w:ilvl w:val="3"/>
          <w:numId w:val="57"/>
        </w:numPr>
        <w:jc w:val="both"/>
        <w:rPr>
          <w:rFonts w:ascii="Arial" w:hAnsi="Arial" w:cs="Arial"/>
        </w:rPr>
      </w:pPr>
      <w:r w:rsidRPr="00EC6C3A">
        <w:rPr>
          <w:rFonts w:ascii="Arial" w:hAnsi="Arial" w:cs="Arial"/>
          <w:b/>
          <w:bCs/>
        </w:rPr>
        <w:lastRenderedPageBreak/>
        <w:t>Transmission Impact Assessment</w:t>
      </w:r>
      <w:r w:rsidRPr="00EC6C3A">
        <w:rPr>
          <w:rFonts w:ascii="Arial" w:hAnsi="Arial" w:cs="Arial"/>
        </w:rPr>
        <w:t xml:space="preserve"> </w:t>
      </w:r>
      <w:ins w:id="236" w:author="Angela Quinn (NESO)" w:date="2024-10-31T13:24:00Z">
        <w:r w:rsidR="45A799D5" w:rsidRPr="00632CAD">
          <w:rPr>
            <w:rFonts w:ascii="Arial" w:hAnsi="Arial" w:cs="Arial"/>
            <w:highlight w:val="yellow"/>
            <w:rPrChange w:id="237" w:author="Martin Cahill (NESO)" w:date="2025-02-28T14:41:00Z" w16du:dateUtc="2025-02-28T14:41:00Z">
              <w:rPr>
                <w:rFonts w:ascii="Arial" w:hAnsi="Arial" w:cs="Arial"/>
              </w:rPr>
            </w:rPrChange>
          </w:rPr>
          <w:t xml:space="preserve">(establishing </w:t>
        </w:r>
      </w:ins>
      <w:ins w:id="238" w:author="Angela Quinn (NESO)" w:date="2024-10-31T13:25:00Z">
        <w:r w:rsidR="45A799D5" w:rsidRPr="00632CAD">
          <w:rPr>
            <w:rFonts w:ascii="Arial" w:hAnsi="Arial" w:cs="Arial"/>
            <w:highlight w:val="yellow"/>
            <w:rPrChange w:id="239" w:author="Martin Cahill (NESO)" w:date="2025-02-28T14:41:00Z" w16du:dateUtc="2025-02-28T14:41:00Z">
              <w:rPr>
                <w:rFonts w:ascii="Arial" w:hAnsi="Arial" w:cs="Arial"/>
              </w:rPr>
            </w:rPrChange>
          </w:rPr>
          <w:t>“Appendix G”)</w:t>
        </w:r>
        <w:r w:rsidR="45A799D5" w:rsidRPr="00EC6C3A">
          <w:rPr>
            <w:rFonts w:ascii="Arial" w:hAnsi="Arial" w:cs="Arial"/>
          </w:rPr>
          <w:t xml:space="preserve"> </w:t>
        </w:r>
      </w:ins>
      <w:r w:rsidRPr="00EC6C3A">
        <w:rPr>
          <w:rFonts w:ascii="Arial" w:hAnsi="Arial" w:cs="Arial"/>
        </w:rPr>
        <w:t>(as documented</w:t>
      </w:r>
      <w:r w:rsidRPr="02EC6122">
        <w:rPr>
          <w:rFonts w:ascii="Arial" w:hAnsi="Arial" w:cs="Arial"/>
        </w:rPr>
        <w:t xml:space="preserve"> in paragraph 6.5.8)</w:t>
      </w:r>
    </w:p>
    <w:p w14:paraId="7BDD2892" w14:textId="351A479E" w:rsidR="008E0FBE" w:rsidRPr="005F520F" w:rsidRDefault="002626E4" w:rsidP="008E0FBE">
      <w:pPr>
        <w:pStyle w:val="Heading4"/>
        <w:numPr>
          <w:ilvl w:val="3"/>
          <w:numId w:val="58"/>
        </w:numPr>
        <w:ind w:left="1843" w:hanging="709"/>
        <w:rPr>
          <w:ins w:id="240" w:author="Martin Cahill (NESO)" w:date="2025-02-28T15:02:00Z" w16du:dateUtc="2025-02-28T15:02:00Z"/>
          <w:rFonts w:ascii="Arial" w:hAnsi="Arial" w:cs="Arial"/>
          <w:highlight w:val="cyan"/>
          <w:rPrChange w:id="241" w:author="Martin Cahill (NESO)" w:date="2025-02-28T15:10:00Z" w16du:dateUtc="2025-02-28T15:10:00Z">
            <w:rPr>
              <w:ins w:id="242" w:author="Martin Cahill (NESO)" w:date="2025-02-28T15:02:00Z" w16du:dateUtc="2025-02-28T15:02:00Z"/>
              <w:rFonts w:ascii="Arial" w:hAnsi="Arial" w:cs="Arial"/>
            </w:rPr>
          </w:rPrChange>
        </w:rPr>
      </w:pPr>
      <w:ins w:id="243" w:author="Martin Cahill (NESO)" w:date="2025-02-28T15:02:00Z" w16du:dateUtc="2025-02-28T15:02:00Z">
        <w:r w:rsidRPr="005F520F">
          <w:rPr>
            <w:rFonts w:ascii="Arial" w:hAnsi="Arial" w:cs="Arial"/>
            <w:highlight w:val="cyan"/>
            <w:rPrChange w:id="244" w:author="Martin Cahill (NESO)" w:date="2025-02-28T15:10:00Z" w16du:dateUtc="2025-02-28T15:10:00Z">
              <w:rPr>
                <w:rFonts w:ascii="Arial" w:hAnsi="Arial" w:cs="Arial"/>
              </w:rPr>
            </w:rPrChange>
          </w:rPr>
          <w:t xml:space="preserve">In England and Wales, an </w:t>
        </w:r>
        <w:r w:rsidRPr="005F520F">
          <w:rPr>
            <w:rFonts w:ascii="Arial" w:hAnsi="Arial" w:cs="Arial"/>
            <w:b/>
            <w:bCs/>
            <w:highlight w:val="cyan"/>
            <w:rPrChange w:id="245" w:author="Martin Cahill (NESO)" w:date="2025-02-28T15:10:00Z" w16du:dateUtc="2025-02-28T15:10:00Z">
              <w:rPr>
                <w:rFonts w:ascii="Arial" w:hAnsi="Arial" w:cs="Arial"/>
              </w:rPr>
            </w:rPrChange>
          </w:rPr>
          <w:t>Embedded Small Power Station</w:t>
        </w:r>
        <w:r w:rsidRPr="005F520F">
          <w:rPr>
            <w:rFonts w:ascii="Arial" w:hAnsi="Arial" w:cs="Arial"/>
            <w:highlight w:val="cyan"/>
            <w:rPrChange w:id="246" w:author="Martin Cahill (NESO)" w:date="2025-02-28T15:10:00Z" w16du:dateUtc="2025-02-28T15:10:00Z">
              <w:rPr>
                <w:rFonts w:ascii="Arial" w:hAnsi="Arial" w:cs="Arial"/>
              </w:rPr>
            </w:rPrChange>
          </w:rPr>
          <w:t xml:space="preserve"> is a </w:t>
        </w:r>
        <w:r w:rsidRPr="005F520F">
          <w:rPr>
            <w:rFonts w:ascii="Arial" w:hAnsi="Arial" w:cs="Arial"/>
            <w:b/>
            <w:bCs/>
            <w:highlight w:val="cyan"/>
            <w:rPrChange w:id="247" w:author="Martin Cahill (NESO)" w:date="2025-02-28T15:10:00Z" w16du:dateUtc="2025-02-28T15:10:00Z">
              <w:rPr>
                <w:rFonts w:ascii="Arial" w:hAnsi="Arial" w:cs="Arial"/>
              </w:rPr>
            </w:rPrChange>
          </w:rPr>
          <w:t>Relevant Embedded Small Power Station</w:t>
        </w:r>
        <w:r w:rsidRPr="005F520F">
          <w:rPr>
            <w:rFonts w:ascii="Arial" w:hAnsi="Arial" w:cs="Arial"/>
            <w:highlight w:val="cyan"/>
            <w:rPrChange w:id="248" w:author="Martin Cahill (NESO)" w:date="2025-02-28T15:10:00Z" w16du:dateUtc="2025-02-28T15:10:00Z">
              <w:rPr>
                <w:rFonts w:ascii="Arial" w:hAnsi="Arial" w:cs="Arial"/>
              </w:rPr>
            </w:rPrChange>
          </w:rPr>
          <w:t xml:space="preserve"> requiring the submission of an </w:t>
        </w:r>
        <w:r w:rsidRPr="005F520F">
          <w:rPr>
            <w:rFonts w:ascii="Arial" w:hAnsi="Arial" w:cs="Arial"/>
            <w:b/>
            <w:bCs/>
            <w:highlight w:val="cyan"/>
            <w:rPrChange w:id="249" w:author="Martin Cahill (NESO)" w:date="2025-02-28T15:10:00Z" w16du:dateUtc="2025-02-28T15:10:00Z">
              <w:rPr>
                <w:rFonts w:ascii="Arial" w:hAnsi="Arial" w:cs="Arial"/>
              </w:rPr>
            </w:rPrChange>
          </w:rPr>
          <w:t>Evaluation of Transmission Impact</w:t>
        </w:r>
        <w:r w:rsidRPr="005F520F">
          <w:rPr>
            <w:rFonts w:ascii="Arial" w:hAnsi="Arial" w:cs="Arial"/>
            <w:highlight w:val="cyan"/>
            <w:rPrChange w:id="250" w:author="Martin Cahill (NESO)" w:date="2025-02-28T15:10:00Z" w16du:dateUtc="2025-02-28T15:10:00Z">
              <w:rPr>
                <w:rFonts w:ascii="Arial" w:hAnsi="Arial" w:cs="Arial"/>
              </w:rPr>
            </w:rPrChange>
          </w:rPr>
          <w:t xml:space="preserve"> to </w:t>
        </w:r>
        <w:r w:rsidRPr="005F520F">
          <w:rPr>
            <w:rFonts w:ascii="Arial" w:hAnsi="Arial" w:cs="Arial"/>
            <w:b/>
            <w:bCs/>
            <w:highlight w:val="cyan"/>
            <w:rPrChange w:id="251" w:author="Martin Cahill (NESO)" w:date="2025-02-28T15:10:00Z" w16du:dateUtc="2025-02-28T15:10:00Z">
              <w:rPr>
                <w:rFonts w:ascii="Arial" w:hAnsi="Arial" w:cs="Arial"/>
              </w:rPr>
            </w:rPrChange>
          </w:rPr>
          <w:t>The Company</w:t>
        </w:r>
        <w:r w:rsidRPr="005F520F">
          <w:rPr>
            <w:rFonts w:ascii="Arial" w:hAnsi="Arial" w:cs="Arial"/>
            <w:highlight w:val="cyan"/>
            <w:rPrChange w:id="252" w:author="Martin Cahill (NESO)" w:date="2025-02-28T15:10:00Z" w16du:dateUtc="2025-02-28T15:10:00Z">
              <w:rPr>
                <w:rFonts w:ascii="Arial" w:hAnsi="Arial" w:cs="Arial"/>
              </w:rPr>
            </w:rPrChange>
          </w:rPr>
          <w:t xml:space="preserve"> in accordance with Paragraph 6.5.1(a) if the </w:t>
        </w:r>
        <w:r w:rsidRPr="005F520F">
          <w:rPr>
            <w:rFonts w:ascii="Arial" w:hAnsi="Arial" w:cs="Arial"/>
            <w:b/>
            <w:bCs/>
            <w:highlight w:val="cyan"/>
            <w:rPrChange w:id="253" w:author="Martin Cahill (NESO)" w:date="2025-02-28T15:10:00Z" w16du:dateUtc="2025-02-28T15:10:00Z">
              <w:rPr>
                <w:rFonts w:ascii="Arial" w:hAnsi="Arial" w:cs="Arial"/>
              </w:rPr>
            </w:rPrChange>
          </w:rPr>
          <w:t>Embedded Small Power Station</w:t>
        </w:r>
        <w:r w:rsidRPr="005F520F">
          <w:rPr>
            <w:rFonts w:ascii="Arial" w:hAnsi="Arial" w:cs="Arial"/>
            <w:highlight w:val="cyan"/>
            <w:rPrChange w:id="254" w:author="Martin Cahill (NESO)" w:date="2025-02-28T15:10:00Z" w16du:dateUtc="2025-02-28T15:10:00Z">
              <w:rPr>
                <w:rFonts w:ascii="Arial" w:hAnsi="Arial" w:cs="Arial"/>
              </w:rPr>
            </w:rPrChange>
          </w:rPr>
          <w:t xml:space="preserve"> has a</w:t>
        </w:r>
      </w:ins>
      <w:ins w:id="255" w:author="Martin Cahill (NESO)" w:date="2025-02-28T15:11:00Z" w16du:dateUtc="2025-02-28T15:11:00Z">
        <w:r w:rsidR="00DD7D61">
          <w:rPr>
            <w:rFonts w:ascii="Arial" w:hAnsi="Arial" w:cs="Arial"/>
            <w:highlight w:val="cyan"/>
          </w:rPr>
          <w:t>n</w:t>
        </w:r>
      </w:ins>
      <w:ins w:id="256" w:author="Martin Cahill (NESO)" w:date="2025-02-28T15:02:00Z" w16du:dateUtc="2025-02-28T15:02:00Z">
        <w:r w:rsidRPr="005F520F">
          <w:rPr>
            <w:rFonts w:ascii="Arial" w:hAnsi="Arial" w:cs="Arial"/>
            <w:highlight w:val="cyan"/>
            <w:rPrChange w:id="257" w:author="Martin Cahill (NESO)" w:date="2025-02-28T15:10:00Z" w16du:dateUtc="2025-02-28T15:10:00Z">
              <w:rPr>
                <w:rFonts w:ascii="Arial" w:hAnsi="Arial" w:cs="Arial"/>
              </w:rPr>
            </w:rPrChange>
          </w:rPr>
          <w:t xml:space="preserve"> </w:t>
        </w:r>
      </w:ins>
      <w:ins w:id="258" w:author="Martin Cahill (NESO)" w:date="2025-02-28T15:11:00Z" w16du:dateUtc="2025-02-28T15:11:00Z">
        <w:r w:rsidR="00DD7D61">
          <w:rPr>
            <w:rFonts w:ascii="Arial" w:hAnsi="Arial" w:cs="Arial"/>
            <w:b/>
            <w:bCs/>
            <w:highlight w:val="cyan"/>
          </w:rPr>
          <w:t>Export</w:t>
        </w:r>
      </w:ins>
      <w:ins w:id="259" w:author="Martin Cahill (NESO)" w:date="2025-02-28T15:02:00Z" w16du:dateUtc="2025-02-28T15:02:00Z">
        <w:r w:rsidRPr="005F520F">
          <w:rPr>
            <w:rFonts w:ascii="Arial" w:hAnsi="Arial" w:cs="Arial"/>
            <w:b/>
            <w:bCs/>
            <w:highlight w:val="cyan"/>
            <w:rPrChange w:id="260" w:author="Martin Cahill (NESO)" w:date="2025-02-28T15:10:00Z" w16du:dateUtc="2025-02-28T15:10:00Z">
              <w:rPr>
                <w:rFonts w:ascii="Arial" w:hAnsi="Arial" w:cs="Arial"/>
              </w:rPr>
            </w:rPrChange>
          </w:rPr>
          <w:t xml:space="preserve"> Capacity</w:t>
        </w:r>
        <w:r w:rsidRPr="005F520F">
          <w:rPr>
            <w:rFonts w:ascii="Arial" w:hAnsi="Arial" w:cs="Arial"/>
            <w:highlight w:val="cyan"/>
            <w:rPrChange w:id="261" w:author="Martin Cahill (NESO)" w:date="2025-02-28T15:10:00Z" w16du:dateUtc="2025-02-28T15:10:00Z">
              <w:rPr>
                <w:rFonts w:ascii="Arial" w:hAnsi="Arial" w:cs="Arial"/>
              </w:rPr>
            </w:rPrChange>
          </w:rPr>
          <w:t xml:space="preserve"> of:</w:t>
        </w:r>
      </w:ins>
    </w:p>
    <w:p w14:paraId="131F3FE8" w14:textId="4EB0A356" w:rsidR="002626E4" w:rsidRPr="005F520F" w:rsidRDefault="009F01C9" w:rsidP="009F01C9">
      <w:pPr>
        <w:pStyle w:val="Heading4"/>
        <w:numPr>
          <w:ilvl w:val="3"/>
          <w:numId w:val="59"/>
        </w:numPr>
        <w:jc w:val="both"/>
        <w:rPr>
          <w:ins w:id="262" w:author="Martin Cahill (NESO)" w:date="2025-02-28T15:03:00Z" w16du:dateUtc="2025-02-28T15:03:00Z"/>
          <w:rFonts w:ascii="Arial" w:hAnsi="Arial" w:cs="Arial"/>
          <w:highlight w:val="cyan"/>
          <w:rPrChange w:id="263" w:author="Martin Cahill (NESO)" w:date="2025-02-28T15:10:00Z" w16du:dateUtc="2025-02-28T15:10:00Z">
            <w:rPr>
              <w:ins w:id="264" w:author="Martin Cahill (NESO)" w:date="2025-02-28T15:03:00Z" w16du:dateUtc="2025-02-28T15:03:00Z"/>
              <w:rFonts w:ascii="Arial" w:hAnsi="Arial" w:cs="Arial"/>
            </w:rPr>
          </w:rPrChange>
        </w:rPr>
      </w:pPr>
      <w:ins w:id="265" w:author="Martin Cahill (NESO)" w:date="2025-02-28T15:03:00Z" w16du:dateUtc="2025-02-28T15:03:00Z">
        <w:r w:rsidRPr="005F520F">
          <w:rPr>
            <w:rFonts w:ascii="Arial" w:hAnsi="Arial" w:cs="Arial"/>
            <w:highlight w:val="cyan"/>
            <w:rPrChange w:id="266" w:author="Martin Cahill (NESO)" w:date="2025-02-28T15:10:00Z" w16du:dateUtc="2025-02-28T15:10:00Z">
              <w:rPr>
                <w:rFonts w:ascii="Arial" w:hAnsi="Arial" w:cs="Arial"/>
                <w:b/>
                <w:bCs/>
              </w:rPr>
            </w:rPrChange>
          </w:rPr>
          <w:t>5MW or above; or</w:t>
        </w:r>
      </w:ins>
    </w:p>
    <w:p w14:paraId="1E312924" w14:textId="64229EA8" w:rsidR="002B0AF5" w:rsidRPr="005F520F" w:rsidRDefault="00A079C4" w:rsidP="009F01C9">
      <w:pPr>
        <w:pStyle w:val="Heading4"/>
        <w:numPr>
          <w:ilvl w:val="3"/>
          <w:numId w:val="59"/>
        </w:numPr>
        <w:jc w:val="both"/>
        <w:rPr>
          <w:ins w:id="267" w:author="Martin Cahill (NESO)" w:date="2025-02-28T15:05:00Z" w16du:dateUtc="2025-02-28T15:05:00Z"/>
          <w:rFonts w:ascii="Arial" w:hAnsi="Arial" w:cs="Arial"/>
          <w:highlight w:val="cyan"/>
          <w:rPrChange w:id="268" w:author="Martin Cahill (NESO)" w:date="2025-02-28T15:10:00Z" w16du:dateUtc="2025-02-28T15:10:00Z">
            <w:rPr>
              <w:ins w:id="269" w:author="Martin Cahill (NESO)" w:date="2025-02-28T15:05:00Z" w16du:dateUtc="2025-02-28T15:05:00Z"/>
              <w:rFonts w:ascii="Arial" w:hAnsi="Arial" w:cs="Arial"/>
            </w:rPr>
          </w:rPrChange>
        </w:rPr>
      </w:pPr>
      <w:ins w:id="270" w:author="Martin Cahill (NESO)" w:date="2025-02-28T16:29:00Z" w16du:dateUtc="2025-02-28T16:29:00Z">
        <w:r>
          <w:rPr>
            <w:rFonts w:ascii="Arial" w:hAnsi="Arial" w:cs="Arial"/>
            <w:highlight w:val="cyan"/>
          </w:rPr>
          <w:t>I</w:t>
        </w:r>
      </w:ins>
      <w:ins w:id="271" w:author="Martin Cahill (NESO)" w:date="2025-02-28T15:05:00Z" w16du:dateUtc="2025-02-28T15:05:00Z">
        <w:r w:rsidR="003E47F0" w:rsidRPr="005F520F">
          <w:rPr>
            <w:rFonts w:ascii="Arial" w:hAnsi="Arial" w:cs="Arial"/>
            <w:highlight w:val="cyan"/>
            <w:rPrChange w:id="272" w:author="Martin Cahill (NESO)" w:date="2025-02-28T15:10:00Z" w16du:dateUtc="2025-02-28T15:10:00Z">
              <w:rPr>
                <w:rFonts w:ascii="Arial" w:hAnsi="Arial" w:cs="Arial"/>
              </w:rPr>
            </w:rPrChange>
          </w:rPr>
          <w:t xml:space="preserve">f there is less than 1kA of fault level headroom as set out in the Appendix G for the relevant </w:t>
        </w:r>
        <w:r w:rsidR="003E47F0" w:rsidRPr="005F520F">
          <w:rPr>
            <w:rFonts w:ascii="Arial" w:hAnsi="Arial" w:cs="Arial"/>
            <w:b/>
            <w:bCs/>
            <w:highlight w:val="cyan"/>
            <w:rPrChange w:id="273" w:author="Martin Cahill (NESO)" w:date="2025-02-28T15:10:00Z" w16du:dateUtc="2025-02-28T15:10:00Z">
              <w:rPr>
                <w:rFonts w:ascii="Arial" w:hAnsi="Arial" w:cs="Arial"/>
              </w:rPr>
            </w:rPrChange>
          </w:rPr>
          <w:t>Grid Supply Point</w:t>
        </w:r>
        <w:r w:rsidR="003E47F0" w:rsidRPr="005F520F">
          <w:rPr>
            <w:rFonts w:ascii="Arial" w:hAnsi="Arial" w:cs="Arial"/>
            <w:highlight w:val="cyan"/>
            <w:rPrChange w:id="274" w:author="Martin Cahill (NESO)" w:date="2025-02-28T15:10:00Z" w16du:dateUtc="2025-02-28T15:10:00Z">
              <w:rPr>
                <w:rFonts w:ascii="Arial" w:hAnsi="Arial" w:cs="Arial"/>
              </w:rPr>
            </w:rPrChange>
          </w:rPr>
          <w:t xml:space="preserve"> at the time of a request for a connection to and/or for the use of the </w:t>
        </w:r>
        <w:r w:rsidR="003E47F0" w:rsidRPr="005F520F">
          <w:rPr>
            <w:rFonts w:ascii="Arial" w:hAnsi="Arial" w:cs="Arial"/>
            <w:b/>
            <w:bCs/>
            <w:highlight w:val="cyan"/>
            <w:rPrChange w:id="275" w:author="Martin Cahill (NESO)" w:date="2025-02-28T15:10:00Z" w16du:dateUtc="2025-02-28T15:10:00Z">
              <w:rPr>
                <w:rFonts w:ascii="Arial" w:hAnsi="Arial" w:cs="Arial"/>
              </w:rPr>
            </w:rPrChange>
          </w:rPr>
          <w:t>User’s Distribution System</w:t>
        </w:r>
        <w:r w:rsidR="003E47F0" w:rsidRPr="005F520F">
          <w:rPr>
            <w:rFonts w:ascii="Arial" w:hAnsi="Arial" w:cs="Arial"/>
            <w:highlight w:val="cyan"/>
            <w:rPrChange w:id="276" w:author="Martin Cahill (NESO)" w:date="2025-02-28T15:10:00Z" w16du:dateUtc="2025-02-28T15:10:00Z">
              <w:rPr>
                <w:rFonts w:ascii="Arial" w:hAnsi="Arial" w:cs="Arial"/>
              </w:rPr>
            </w:rPrChange>
          </w:rPr>
          <w:t>, 1MW or above; or</w:t>
        </w:r>
      </w:ins>
    </w:p>
    <w:p w14:paraId="0EE1CD8D" w14:textId="2E05429E" w:rsidR="00186292" w:rsidRPr="005F520F" w:rsidRDefault="00A079C4" w:rsidP="00013F9E">
      <w:pPr>
        <w:pStyle w:val="Heading4"/>
        <w:numPr>
          <w:ilvl w:val="3"/>
          <w:numId w:val="59"/>
        </w:numPr>
        <w:jc w:val="both"/>
        <w:rPr>
          <w:ins w:id="277" w:author="Martin Cahill (NESO)" w:date="2025-02-28T15:05:00Z" w16du:dateUtc="2025-02-28T15:05:00Z"/>
          <w:rFonts w:ascii="Arial" w:hAnsi="Arial" w:cs="Arial"/>
          <w:highlight w:val="cyan"/>
          <w:rPrChange w:id="278" w:author="Martin Cahill (NESO)" w:date="2025-02-28T15:10:00Z" w16du:dateUtc="2025-02-28T15:10:00Z">
            <w:rPr>
              <w:ins w:id="279" w:author="Martin Cahill (NESO)" w:date="2025-02-28T15:05:00Z" w16du:dateUtc="2025-02-28T15:05:00Z"/>
              <w:rFonts w:ascii="Arial" w:hAnsi="Arial" w:cs="Arial"/>
            </w:rPr>
          </w:rPrChange>
        </w:rPr>
      </w:pPr>
      <w:ins w:id="280" w:author="Martin Cahill (NESO)" w:date="2025-02-28T16:29:00Z" w16du:dateUtc="2025-02-28T16:29:00Z">
        <w:r>
          <w:rPr>
            <w:rFonts w:ascii="Arial" w:hAnsi="Arial" w:cs="Arial"/>
            <w:highlight w:val="cyan"/>
          </w:rPr>
          <w:t>I</w:t>
        </w:r>
      </w:ins>
      <w:ins w:id="281" w:author="Martin Cahill (NESO)" w:date="2025-02-28T15:05:00Z" w16du:dateUtc="2025-02-28T15:05:00Z">
        <w:r w:rsidR="00186292" w:rsidRPr="005F520F">
          <w:rPr>
            <w:rFonts w:ascii="Arial" w:hAnsi="Arial" w:cs="Arial"/>
            <w:highlight w:val="cyan"/>
            <w:rPrChange w:id="282" w:author="Martin Cahill (NESO)" w:date="2025-02-28T15:10:00Z" w16du:dateUtc="2025-02-28T15:10:00Z">
              <w:rPr>
                <w:rFonts w:ascii="Arial" w:hAnsi="Arial" w:cs="Arial"/>
              </w:rPr>
            </w:rPrChange>
          </w:rPr>
          <w:t xml:space="preserve">f at the time of a request for a connection to and/or for the use of that </w:t>
        </w:r>
        <w:r w:rsidR="00186292" w:rsidRPr="005F520F">
          <w:rPr>
            <w:rFonts w:ascii="Arial" w:hAnsi="Arial" w:cs="Arial"/>
            <w:b/>
            <w:bCs/>
            <w:highlight w:val="cyan"/>
            <w:rPrChange w:id="283" w:author="Martin Cahill (NESO)" w:date="2025-02-28T15:10:00Z" w16du:dateUtc="2025-02-28T15:10:00Z">
              <w:rPr>
                <w:rFonts w:ascii="Arial" w:hAnsi="Arial" w:cs="Arial"/>
              </w:rPr>
            </w:rPrChange>
          </w:rPr>
          <w:t>User’s Distribution System</w:t>
        </w:r>
        <w:r w:rsidR="00186292" w:rsidRPr="005F520F">
          <w:rPr>
            <w:rFonts w:ascii="Arial" w:hAnsi="Arial" w:cs="Arial"/>
            <w:highlight w:val="cyan"/>
            <w:rPrChange w:id="284" w:author="Martin Cahill (NESO)" w:date="2025-02-28T15:10:00Z" w16du:dateUtc="2025-02-28T15:10:00Z">
              <w:rPr>
                <w:rFonts w:ascii="Arial" w:hAnsi="Arial" w:cs="Arial"/>
              </w:rPr>
            </w:rPrChange>
          </w:rPr>
          <w:t xml:space="preserve"> the sum of the </w:t>
        </w:r>
      </w:ins>
      <w:ins w:id="285" w:author="Martin Cahill (NESO)" w:date="2025-02-28T15:11:00Z" w16du:dateUtc="2025-02-28T15:11:00Z">
        <w:r w:rsidR="00DD7D61">
          <w:rPr>
            <w:rFonts w:ascii="Arial" w:hAnsi="Arial" w:cs="Arial"/>
            <w:highlight w:val="cyan"/>
          </w:rPr>
          <w:t>export</w:t>
        </w:r>
      </w:ins>
      <w:ins w:id="286" w:author="Martin Cahill (NESO)" w:date="2025-02-28T15:05:00Z" w16du:dateUtc="2025-02-28T15:05:00Z">
        <w:r w:rsidR="00186292" w:rsidRPr="005F520F">
          <w:rPr>
            <w:rFonts w:ascii="Arial" w:hAnsi="Arial" w:cs="Arial"/>
            <w:highlight w:val="cyan"/>
            <w:rPrChange w:id="287" w:author="Martin Cahill (NESO)" w:date="2025-02-28T15:10:00Z" w16du:dateUtc="2025-02-28T15:10:00Z">
              <w:rPr>
                <w:rFonts w:ascii="Arial" w:hAnsi="Arial" w:cs="Arial"/>
              </w:rPr>
            </w:rPrChange>
          </w:rPr>
          <w:t xml:space="preserve"> capacities of </w:t>
        </w:r>
        <w:r w:rsidR="00186292" w:rsidRPr="005F520F">
          <w:rPr>
            <w:rFonts w:ascii="Arial" w:hAnsi="Arial" w:cs="Arial"/>
            <w:b/>
            <w:bCs/>
            <w:highlight w:val="cyan"/>
            <w:rPrChange w:id="288" w:author="Martin Cahill (NESO)" w:date="2025-02-28T15:10:00Z" w16du:dateUtc="2025-02-28T15:10:00Z">
              <w:rPr>
                <w:rFonts w:ascii="Arial" w:hAnsi="Arial" w:cs="Arial"/>
              </w:rPr>
            </w:rPrChange>
          </w:rPr>
          <w:t>Embedded Small Power Stations</w:t>
        </w:r>
        <w:r w:rsidR="00186292" w:rsidRPr="005F520F">
          <w:rPr>
            <w:rFonts w:ascii="Arial" w:hAnsi="Arial" w:cs="Arial"/>
            <w:highlight w:val="cyan"/>
            <w:rPrChange w:id="289" w:author="Martin Cahill (NESO)" w:date="2025-02-28T15:10:00Z" w16du:dateUtc="2025-02-28T15:10:00Z">
              <w:rPr>
                <w:rFonts w:ascii="Arial" w:hAnsi="Arial" w:cs="Arial"/>
              </w:rPr>
            </w:rPrChange>
          </w:rPr>
          <w:t xml:space="preserve"> with a </w:t>
        </w:r>
      </w:ins>
      <w:ins w:id="290" w:author="Martin Cahill (NESO)" w:date="2025-02-28T15:11:00Z" w16du:dateUtc="2025-02-28T15:11:00Z">
        <w:r w:rsidR="00DD7D61">
          <w:rPr>
            <w:rFonts w:ascii="Arial" w:hAnsi="Arial" w:cs="Arial"/>
            <w:b/>
            <w:bCs/>
            <w:highlight w:val="cyan"/>
          </w:rPr>
          <w:t>Export</w:t>
        </w:r>
      </w:ins>
      <w:ins w:id="291" w:author="Martin Cahill (NESO)" w:date="2025-02-28T15:05:00Z" w16du:dateUtc="2025-02-28T15:05:00Z">
        <w:r w:rsidR="00186292" w:rsidRPr="005F520F">
          <w:rPr>
            <w:rFonts w:ascii="Arial" w:hAnsi="Arial" w:cs="Arial"/>
            <w:b/>
            <w:bCs/>
            <w:highlight w:val="cyan"/>
            <w:rPrChange w:id="292" w:author="Martin Cahill (NESO)" w:date="2025-02-28T15:10:00Z" w16du:dateUtc="2025-02-28T15:10:00Z">
              <w:rPr>
                <w:rFonts w:ascii="Arial" w:hAnsi="Arial" w:cs="Arial"/>
              </w:rPr>
            </w:rPrChange>
          </w:rPr>
          <w:t xml:space="preserve"> Capacity </w:t>
        </w:r>
        <w:r w:rsidR="00186292" w:rsidRPr="005F520F">
          <w:rPr>
            <w:rFonts w:ascii="Arial" w:hAnsi="Arial" w:cs="Arial"/>
            <w:highlight w:val="cyan"/>
            <w:rPrChange w:id="293" w:author="Martin Cahill (NESO)" w:date="2025-02-28T15:10:00Z" w16du:dateUtc="2025-02-28T15:10:00Z">
              <w:rPr>
                <w:rFonts w:ascii="Arial" w:hAnsi="Arial" w:cs="Arial"/>
              </w:rPr>
            </w:rPrChange>
          </w:rPr>
          <w:t xml:space="preserve">of between 1 MW and 5 MW which are contracted to connect or connected at a </w:t>
        </w:r>
        <w:r w:rsidR="00186292" w:rsidRPr="005F520F">
          <w:rPr>
            <w:rFonts w:ascii="Arial" w:hAnsi="Arial" w:cs="Arial"/>
            <w:b/>
            <w:bCs/>
            <w:highlight w:val="cyan"/>
            <w:rPrChange w:id="294" w:author="Martin Cahill (NESO)" w:date="2025-02-28T15:10:00Z" w16du:dateUtc="2025-02-28T15:10:00Z">
              <w:rPr>
                <w:rFonts w:ascii="Arial" w:hAnsi="Arial" w:cs="Arial"/>
              </w:rPr>
            </w:rPrChange>
          </w:rPr>
          <w:t xml:space="preserve">Grid Supply Point </w:t>
        </w:r>
        <w:r w:rsidR="00186292" w:rsidRPr="005F520F">
          <w:rPr>
            <w:rFonts w:ascii="Arial" w:hAnsi="Arial" w:cs="Arial"/>
            <w:highlight w:val="cyan"/>
            <w:rPrChange w:id="295" w:author="Martin Cahill (NESO)" w:date="2025-02-28T15:10:00Z" w16du:dateUtc="2025-02-28T15:10:00Z">
              <w:rPr>
                <w:rFonts w:ascii="Arial" w:hAnsi="Arial" w:cs="Arial"/>
              </w:rPr>
            </w:rPrChange>
          </w:rPr>
          <w:t xml:space="preserve">within the period x until 31 December 2030 has exceeded a 25MW cap, 1MW or above. The 25MW cap will be reset for each following </w:t>
        </w:r>
        <w:proofErr w:type="gramStart"/>
        <w:r w:rsidR="00186292" w:rsidRPr="005F520F">
          <w:rPr>
            <w:rFonts w:ascii="Arial" w:hAnsi="Arial" w:cs="Arial"/>
            <w:highlight w:val="cyan"/>
            <w:rPrChange w:id="296" w:author="Martin Cahill (NESO)" w:date="2025-02-28T15:10:00Z" w16du:dateUtc="2025-02-28T15:10:00Z">
              <w:rPr>
                <w:rFonts w:ascii="Arial" w:hAnsi="Arial" w:cs="Arial"/>
              </w:rPr>
            </w:rPrChange>
          </w:rPr>
          <w:t>5 year</w:t>
        </w:r>
        <w:proofErr w:type="gramEnd"/>
        <w:r w:rsidR="00186292" w:rsidRPr="005F520F">
          <w:rPr>
            <w:rFonts w:ascii="Arial" w:hAnsi="Arial" w:cs="Arial"/>
            <w:highlight w:val="cyan"/>
            <w:rPrChange w:id="297" w:author="Martin Cahill (NESO)" w:date="2025-02-28T15:10:00Z" w16du:dateUtc="2025-02-28T15:10:00Z">
              <w:rPr>
                <w:rFonts w:ascii="Arial" w:hAnsi="Arial" w:cs="Arial"/>
              </w:rPr>
            </w:rPrChange>
          </w:rPr>
          <w:t xml:space="preserve"> period from 01 January 2031 and applied on the same basis.</w:t>
        </w:r>
      </w:ins>
    </w:p>
    <w:p w14:paraId="5271F0C8" w14:textId="33DE5814" w:rsidR="00013F9E" w:rsidRPr="00013F9E" w:rsidRDefault="00013F9E">
      <w:pPr>
        <w:pStyle w:val="Heading4"/>
        <w:ind w:left="2128"/>
        <w:jc w:val="both"/>
        <w:rPr>
          <w:ins w:id="298" w:author="Martin Cahill (NESO)" w:date="2025-02-28T15:02:00Z" w16du:dateUtc="2025-02-28T15:02:00Z"/>
          <w:rFonts w:ascii="Arial" w:hAnsi="Arial" w:cs="Arial"/>
        </w:rPr>
        <w:pPrChange w:id="299" w:author="Martin Cahill (NESO)" w:date="2025-02-28T15:05:00Z" w16du:dateUtc="2025-02-28T15:05:00Z">
          <w:pPr>
            <w:pStyle w:val="Heading4"/>
            <w:numPr>
              <w:ilvl w:val="3"/>
              <w:numId w:val="57"/>
            </w:numPr>
            <w:ind w:left="2488" w:hanging="360"/>
            <w:jc w:val="both"/>
          </w:pPr>
        </w:pPrChange>
      </w:pPr>
      <w:ins w:id="300" w:author="Martin Cahill (NESO)" w:date="2025-02-28T15:06:00Z" w16du:dateUtc="2025-02-28T15:06:00Z">
        <w:r w:rsidRPr="005F520F">
          <w:rPr>
            <w:rFonts w:ascii="Arial" w:hAnsi="Arial" w:cs="Arial"/>
            <w:highlight w:val="cyan"/>
            <w:rPrChange w:id="301" w:author="Martin Cahill (NESO)" w:date="2025-02-28T15:10:00Z" w16du:dateUtc="2025-02-28T15:10:00Z">
              <w:rPr>
                <w:rFonts w:ascii="Arial" w:hAnsi="Arial" w:cs="Arial"/>
              </w:rPr>
            </w:rPrChange>
          </w:rPr>
          <w:t xml:space="preserve">For the avoidance of doubt, an </w:t>
        </w:r>
        <w:r w:rsidRPr="005F520F">
          <w:rPr>
            <w:rFonts w:ascii="Arial" w:hAnsi="Arial" w:cs="Arial"/>
            <w:b/>
            <w:bCs/>
            <w:highlight w:val="cyan"/>
            <w:rPrChange w:id="302" w:author="Martin Cahill (NESO)" w:date="2025-02-28T15:10:00Z" w16du:dateUtc="2025-02-28T15:10:00Z">
              <w:rPr>
                <w:rFonts w:ascii="Arial" w:hAnsi="Arial" w:cs="Arial"/>
              </w:rPr>
            </w:rPrChange>
          </w:rPr>
          <w:t>Embedded Small Power Station</w:t>
        </w:r>
        <w:r w:rsidRPr="005F520F">
          <w:rPr>
            <w:rFonts w:ascii="Arial" w:hAnsi="Arial" w:cs="Arial"/>
            <w:highlight w:val="cyan"/>
            <w:rPrChange w:id="303" w:author="Martin Cahill (NESO)" w:date="2025-02-28T15:10:00Z" w16du:dateUtc="2025-02-28T15:10:00Z">
              <w:rPr>
                <w:rFonts w:ascii="Arial" w:hAnsi="Arial" w:cs="Arial"/>
              </w:rPr>
            </w:rPrChange>
          </w:rPr>
          <w:t xml:space="preserve"> with a</w:t>
        </w:r>
      </w:ins>
      <w:ins w:id="304" w:author="Martin Cahill (NESO)" w:date="2025-02-28T15:11:00Z" w16du:dateUtc="2025-02-28T15:11:00Z">
        <w:r w:rsidR="00DD7D61">
          <w:rPr>
            <w:rFonts w:ascii="Arial" w:hAnsi="Arial" w:cs="Arial"/>
            <w:highlight w:val="cyan"/>
          </w:rPr>
          <w:t>n</w:t>
        </w:r>
      </w:ins>
      <w:ins w:id="305" w:author="Martin Cahill (NESO)" w:date="2025-02-28T15:06:00Z" w16du:dateUtc="2025-02-28T15:06:00Z">
        <w:r w:rsidRPr="005F520F">
          <w:rPr>
            <w:rFonts w:ascii="Arial" w:hAnsi="Arial" w:cs="Arial"/>
            <w:highlight w:val="cyan"/>
            <w:rPrChange w:id="306" w:author="Martin Cahill (NESO)" w:date="2025-02-28T15:10:00Z" w16du:dateUtc="2025-02-28T15:10:00Z">
              <w:rPr>
                <w:rFonts w:ascii="Arial" w:hAnsi="Arial" w:cs="Arial"/>
              </w:rPr>
            </w:rPrChange>
          </w:rPr>
          <w:t xml:space="preserve"> </w:t>
        </w:r>
      </w:ins>
      <w:ins w:id="307" w:author="Martin Cahill (NESO)" w:date="2025-02-28T15:11:00Z" w16du:dateUtc="2025-02-28T15:11:00Z">
        <w:r w:rsidR="00DD7D61">
          <w:rPr>
            <w:rFonts w:ascii="Arial" w:hAnsi="Arial" w:cs="Arial"/>
            <w:b/>
            <w:bCs/>
            <w:highlight w:val="cyan"/>
          </w:rPr>
          <w:t>Export</w:t>
        </w:r>
      </w:ins>
      <w:ins w:id="308" w:author="Martin Cahill (NESO)" w:date="2025-02-28T15:06:00Z" w16du:dateUtc="2025-02-28T15:06:00Z">
        <w:r w:rsidRPr="005F520F">
          <w:rPr>
            <w:rFonts w:ascii="Arial" w:hAnsi="Arial" w:cs="Arial"/>
            <w:b/>
            <w:bCs/>
            <w:highlight w:val="cyan"/>
            <w:rPrChange w:id="309" w:author="Martin Cahill (NESO)" w:date="2025-02-28T15:10:00Z" w16du:dateUtc="2025-02-28T15:10:00Z">
              <w:rPr>
                <w:rFonts w:ascii="Arial" w:hAnsi="Arial" w:cs="Arial"/>
              </w:rPr>
            </w:rPrChange>
          </w:rPr>
          <w:t xml:space="preserve"> Capacity</w:t>
        </w:r>
        <w:r w:rsidRPr="005F520F">
          <w:rPr>
            <w:rFonts w:ascii="Arial" w:hAnsi="Arial" w:cs="Arial"/>
            <w:highlight w:val="cyan"/>
            <w:rPrChange w:id="310" w:author="Martin Cahill (NESO)" w:date="2025-02-28T15:10:00Z" w16du:dateUtc="2025-02-28T15:10:00Z">
              <w:rPr>
                <w:rFonts w:ascii="Arial" w:hAnsi="Arial" w:cs="Arial"/>
              </w:rPr>
            </w:rPrChange>
          </w:rPr>
          <w:t xml:space="preserve"> below the </w:t>
        </w:r>
        <w:r w:rsidRPr="005F520F">
          <w:rPr>
            <w:rFonts w:ascii="Arial" w:hAnsi="Arial" w:cs="Arial"/>
            <w:b/>
            <w:bCs/>
            <w:highlight w:val="cyan"/>
            <w:rPrChange w:id="311" w:author="Martin Cahill (NESO)" w:date="2025-02-28T15:10:00Z" w16du:dateUtc="2025-02-28T15:10:00Z">
              <w:rPr>
                <w:rFonts w:ascii="Arial" w:hAnsi="Arial" w:cs="Arial"/>
              </w:rPr>
            </w:rPrChange>
          </w:rPr>
          <w:t>Evaluation of Transmission Impact</w:t>
        </w:r>
        <w:r w:rsidRPr="005F520F">
          <w:rPr>
            <w:rFonts w:ascii="Arial" w:hAnsi="Arial" w:cs="Arial"/>
            <w:highlight w:val="cyan"/>
            <w:rPrChange w:id="312" w:author="Martin Cahill (NESO)" w:date="2025-02-28T15:10:00Z" w16du:dateUtc="2025-02-28T15:10:00Z">
              <w:rPr>
                <w:rFonts w:ascii="Arial" w:hAnsi="Arial" w:cs="Arial"/>
              </w:rPr>
            </w:rPrChange>
          </w:rPr>
          <w:t xml:space="preserve"> threshold will not be required to undergo an </w:t>
        </w:r>
        <w:r w:rsidRPr="005F520F">
          <w:rPr>
            <w:rFonts w:ascii="Arial" w:hAnsi="Arial" w:cs="Arial"/>
            <w:b/>
            <w:bCs/>
            <w:highlight w:val="cyan"/>
            <w:rPrChange w:id="313" w:author="Martin Cahill (NESO)" w:date="2025-02-28T15:10:00Z" w16du:dateUtc="2025-02-28T15:10:00Z">
              <w:rPr>
                <w:rFonts w:ascii="Arial" w:hAnsi="Arial" w:cs="Arial"/>
              </w:rPr>
            </w:rPrChange>
          </w:rPr>
          <w:t>Evaluation of Transmission Impact</w:t>
        </w:r>
        <w:r w:rsidRPr="005F520F">
          <w:rPr>
            <w:rFonts w:ascii="Arial" w:hAnsi="Arial" w:cs="Arial"/>
            <w:highlight w:val="cyan"/>
            <w:rPrChange w:id="314" w:author="Martin Cahill (NESO)" w:date="2025-02-28T15:10:00Z" w16du:dateUtc="2025-02-28T15:10:00Z">
              <w:rPr>
                <w:rFonts w:ascii="Arial" w:hAnsi="Arial" w:cs="Arial"/>
              </w:rPr>
            </w:rPrChange>
          </w:rPr>
          <w:t>.</w:t>
        </w:r>
      </w:ins>
    </w:p>
    <w:p w14:paraId="06E1B9FE" w14:textId="77777777" w:rsidR="002626E4" w:rsidRPr="005A44F8" w:rsidDel="00764E23" w:rsidRDefault="002626E4">
      <w:pPr>
        <w:pStyle w:val="Heading4"/>
        <w:rPr>
          <w:del w:id="315" w:author="Martin Cahill (NESO)" w:date="2025-02-28T15:09:00Z" w16du:dateUtc="2025-02-28T15:09:00Z"/>
          <w:rFonts w:ascii="Arial" w:hAnsi="Arial" w:cs="Arial"/>
          <w:highlight w:val="cyan"/>
          <w:rPrChange w:id="316" w:author="Martin Cahill (NESO)" w:date="2025-02-28T14:54:00Z" w16du:dateUtc="2025-02-28T14:54:00Z">
            <w:rPr>
              <w:del w:id="317" w:author="Martin Cahill (NESO)" w:date="2025-02-28T15:09:00Z" w16du:dateUtc="2025-02-28T15:09:00Z"/>
              <w:rFonts w:ascii="Arial" w:hAnsi="Arial" w:cs="Arial"/>
            </w:rPr>
          </w:rPrChange>
        </w:rPr>
        <w:pPrChange w:id="318" w:author="Martin Cahill (NESO)" w:date="2025-02-28T15:02:00Z" w16du:dateUtc="2025-02-28T15:02:00Z">
          <w:pPr>
            <w:pStyle w:val="Heading4"/>
            <w:numPr>
              <w:ilvl w:val="3"/>
              <w:numId w:val="58"/>
            </w:numPr>
            <w:ind w:left="1843" w:hanging="709"/>
          </w:pPr>
        </w:pPrChange>
      </w:pPr>
    </w:p>
    <w:p w14:paraId="1A958491" w14:textId="5C8E4526" w:rsidR="00615B45" w:rsidRPr="00615B45" w:rsidRDefault="00615B45">
      <w:pPr>
        <w:pStyle w:val="Heading4"/>
        <w:jc w:val="both"/>
        <w:rPr>
          <w:rFonts w:ascii="Arial" w:hAnsi="Arial" w:cs="Arial"/>
        </w:rPr>
        <w:pPrChange w:id="319" w:author="Martin Cahill (NESO)" w:date="2025-02-28T15:09:00Z" w16du:dateUtc="2025-02-28T15:09:00Z">
          <w:pPr>
            <w:pStyle w:val="Heading4"/>
            <w:ind w:left="2488"/>
            <w:jc w:val="both"/>
          </w:pPr>
        </w:pPrChange>
      </w:pPr>
      <w:del w:id="320" w:author="Martin Cahill (NESO)" w:date="2025-02-28T15:01:00Z" w16du:dateUtc="2025-02-28T15:01:00Z">
        <w:r w:rsidDel="00471373">
          <w:rPr>
            <w:rFonts w:ascii="Arial" w:hAnsi="Arial" w:cs="Arial"/>
          </w:rPr>
          <w:br/>
        </w:r>
      </w:del>
    </w:p>
    <w:p w14:paraId="1E47A034" w14:textId="459D6B51" w:rsidR="00CA2ECB" w:rsidRPr="00632CAD" w:rsidRDefault="005B1C6E" w:rsidP="7CFA61A9">
      <w:pPr>
        <w:pStyle w:val="Heading4"/>
        <w:widowControl/>
        <w:tabs>
          <w:tab w:val="left" w:pos="2066"/>
        </w:tabs>
        <w:jc w:val="both"/>
        <w:rPr>
          <w:del w:id="321" w:author="Angela Quinn (NESO)" w:date="2024-10-27T13:23:00Z"/>
          <w:rFonts w:ascii="Arial" w:hAnsi="Arial" w:cs="Arial"/>
          <w:highlight w:val="yellow"/>
          <w:rPrChange w:id="322" w:author="Martin Cahill (NESO)" w:date="2025-02-28T14:41:00Z" w16du:dateUtc="2025-02-28T14:41:00Z">
            <w:rPr>
              <w:del w:id="323" w:author="Angela Quinn (NESO)" w:date="2024-10-27T13:23:00Z"/>
              <w:rFonts w:ascii="Arial" w:hAnsi="Arial" w:cs="Arial"/>
            </w:rPr>
          </w:rPrChange>
        </w:rPr>
      </w:pPr>
      <w:del w:id="324" w:author="Angela Quinn (NESO)" w:date="2024-10-27T13:23:00Z">
        <w:r w:rsidRPr="00632CAD" w:rsidDel="5023BF9A">
          <w:rPr>
            <w:rFonts w:ascii="Arial" w:hAnsi="Arial" w:cs="Arial"/>
            <w:highlight w:val="yellow"/>
            <w:rPrChange w:id="325" w:author="Martin Cahill (NESO)" w:date="2025-02-28T14:41:00Z" w16du:dateUtc="2025-02-28T14:41:00Z">
              <w:rPr>
                <w:rFonts w:ascii="Arial" w:hAnsi="Arial" w:cs="Arial"/>
              </w:rPr>
            </w:rPrChange>
          </w:rPr>
          <w:delText xml:space="preserve">Any other published process as agreed between </w:delText>
        </w:r>
        <w:r w:rsidRPr="00632CAD" w:rsidDel="5023BF9A">
          <w:rPr>
            <w:rFonts w:ascii="Arial" w:hAnsi="Arial" w:cs="Arial"/>
            <w:b/>
            <w:bCs/>
            <w:highlight w:val="yellow"/>
            <w:rPrChange w:id="326" w:author="Martin Cahill (NESO)" w:date="2025-02-28T14:41:00Z" w16du:dateUtc="2025-02-28T14:41:00Z">
              <w:rPr>
                <w:rFonts w:ascii="Arial" w:hAnsi="Arial" w:cs="Arial"/>
                <w:b/>
                <w:bCs/>
              </w:rPr>
            </w:rPrChange>
          </w:rPr>
          <w:delText>The Company</w:delText>
        </w:r>
        <w:r w:rsidRPr="00632CAD" w:rsidDel="5023BF9A">
          <w:rPr>
            <w:rFonts w:ascii="Arial" w:hAnsi="Arial" w:cs="Arial"/>
            <w:highlight w:val="yellow"/>
            <w:rPrChange w:id="327" w:author="Martin Cahill (NESO)" w:date="2025-02-28T14:41:00Z" w16du:dateUtc="2025-02-28T14:41:00Z">
              <w:rPr>
                <w:rFonts w:ascii="Arial" w:hAnsi="Arial" w:cs="Arial"/>
              </w:rPr>
            </w:rPrChange>
          </w:rPr>
          <w:delText xml:space="preserve"> and the </w:delText>
        </w:r>
        <w:r w:rsidRPr="00632CAD" w:rsidDel="5023BF9A">
          <w:rPr>
            <w:rFonts w:ascii="Arial" w:hAnsi="Arial" w:cs="Arial"/>
            <w:b/>
            <w:bCs/>
            <w:highlight w:val="yellow"/>
            <w:rPrChange w:id="328" w:author="Martin Cahill (NESO)" w:date="2025-02-28T14:41:00Z" w16du:dateUtc="2025-02-28T14:41:00Z">
              <w:rPr>
                <w:rFonts w:ascii="Arial" w:hAnsi="Arial" w:cs="Arial"/>
                <w:b/>
                <w:bCs/>
              </w:rPr>
            </w:rPrChange>
          </w:rPr>
          <w:delText>User</w:delText>
        </w:r>
        <w:r w:rsidRPr="00632CAD" w:rsidDel="5023BF9A">
          <w:rPr>
            <w:rFonts w:ascii="Arial" w:hAnsi="Arial" w:cs="Arial"/>
            <w:highlight w:val="yellow"/>
            <w:rPrChange w:id="329" w:author="Martin Cahill (NESO)" w:date="2025-02-28T14:41:00Z" w16du:dateUtc="2025-02-28T14:41:00Z">
              <w:rPr>
                <w:rFonts w:ascii="Arial" w:hAnsi="Arial" w:cs="Arial"/>
              </w:rPr>
            </w:rPrChange>
          </w:rPr>
          <w:delText xml:space="preserve"> following written approval from the </w:delText>
        </w:r>
        <w:r w:rsidRPr="00632CAD" w:rsidDel="5023BF9A">
          <w:rPr>
            <w:rFonts w:ascii="Arial" w:hAnsi="Arial" w:cs="Arial"/>
            <w:b/>
            <w:bCs/>
            <w:highlight w:val="yellow"/>
            <w:rPrChange w:id="330" w:author="Martin Cahill (NESO)" w:date="2025-02-28T14:41:00Z" w16du:dateUtc="2025-02-28T14:41:00Z">
              <w:rPr>
                <w:rFonts w:ascii="Arial" w:hAnsi="Arial" w:cs="Arial"/>
                <w:b/>
                <w:bCs/>
              </w:rPr>
            </w:rPrChange>
          </w:rPr>
          <w:delText>Authority</w:delText>
        </w:r>
        <w:r w:rsidRPr="00632CAD" w:rsidDel="5023BF9A">
          <w:rPr>
            <w:rFonts w:ascii="Arial" w:hAnsi="Arial" w:cs="Arial"/>
            <w:highlight w:val="yellow"/>
            <w:rPrChange w:id="331" w:author="Martin Cahill (NESO)" w:date="2025-02-28T14:41:00Z" w16du:dateUtc="2025-02-28T14:41:00Z">
              <w:rPr>
                <w:rFonts w:ascii="Arial" w:hAnsi="Arial" w:cs="Arial"/>
              </w:rPr>
            </w:rPrChange>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332" w:name="_DV_M75"/>
      <w:bookmarkEnd w:id="332"/>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w:t>
      </w:r>
      <w:r>
        <w:rPr>
          <w:rFonts w:ascii="Arial" w:hAnsi="Arial" w:cs="Arial"/>
        </w:rPr>
        <w:lastRenderedPageBreak/>
        <w:t xml:space="preserve">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333" w:name="_DV_M76"/>
      <w:bookmarkEnd w:id="333"/>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334" w:author="Angela Quinn (NESO)" w:date="2024-10-31T07:57:00Z">
        <w:r w:rsidR="798644E2" w:rsidRPr="00632CAD">
          <w:rPr>
            <w:rFonts w:ascii="Arial" w:hAnsi="Arial" w:cs="Arial"/>
            <w:highlight w:val="yellow"/>
            <w:rPrChange w:id="335" w:author="Martin Cahill (NESO)" w:date="2025-02-28T14:41:00Z" w16du:dateUtc="2025-02-28T14:41:00Z">
              <w:rPr>
                <w:rFonts w:ascii="Arial" w:hAnsi="Arial" w:cs="Arial"/>
              </w:rPr>
            </w:rPrChange>
          </w:rPr>
          <w:t>(unless it</w:t>
        </w:r>
      </w:ins>
      <w:ins w:id="336" w:author="Angela Quinn (NESO)" w:date="2024-11-04T14:55:00Z">
        <w:r w:rsidR="6745F49D" w:rsidRPr="00632CAD">
          <w:rPr>
            <w:rFonts w:ascii="Arial" w:hAnsi="Arial" w:cs="Arial"/>
            <w:highlight w:val="yellow"/>
            <w:rPrChange w:id="337" w:author="Martin Cahill (NESO)" w:date="2025-02-28T14:41:00Z" w16du:dateUtc="2025-02-28T14:41:00Z">
              <w:rPr>
                <w:rFonts w:ascii="Arial" w:hAnsi="Arial" w:cs="Arial"/>
              </w:rPr>
            </w:rPrChange>
          </w:rPr>
          <w:t xml:space="preserve"> i</w:t>
        </w:r>
      </w:ins>
      <w:ins w:id="338" w:author="Angela Quinn (NESO)" w:date="2024-10-31T07:57:00Z">
        <w:r w:rsidR="798644E2" w:rsidRPr="00632CAD">
          <w:rPr>
            <w:rFonts w:ascii="Arial" w:hAnsi="Arial" w:cs="Arial"/>
            <w:highlight w:val="yellow"/>
            <w:rPrChange w:id="339" w:author="Martin Cahill (NESO)" w:date="2025-02-28T14:41:00Z" w16du:dateUtc="2025-02-28T14:41:00Z">
              <w:rPr>
                <w:rFonts w:ascii="Arial" w:hAnsi="Arial" w:cs="Arial"/>
              </w:rPr>
            </w:rPrChange>
          </w:rPr>
          <w:t xml:space="preserve">s a </w:t>
        </w:r>
        <w:r w:rsidR="798644E2" w:rsidRPr="00632CAD">
          <w:rPr>
            <w:rFonts w:ascii="Arial" w:hAnsi="Arial" w:cs="Arial"/>
            <w:b/>
            <w:highlight w:val="yellow"/>
            <w:rPrChange w:id="340" w:author="Martin Cahill (NESO)" w:date="2025-02-28T14:41:00Z" w16du:dateUtc="2025-02-28T14:41:00Z">
              <w:rPr>
                <w:rFonts w:ascii="Arial" w:hAnsi="Arial" w:cs="Arial"/>
                <w:b/>
              </w:rPr>
            </w:rPrChange>
          </w:rPr>
          <w:t>Gated Application</w:t>
        </w:r>
        <w:r w:rsidR="798644E2" w:rsidRPr="00632CAD">
          <w:rPr>
            <w:rFonts w:ascii="Arial" w:hAnsi="Arial" w:cs="Arial"/>
            <w:highlight w:val="yellow"/>
            <w:rPrChange w:id="341" w:author="Martin Cahill (NESO)" w:date="2025-02-28T14:41:00Z" w16du:dateUtc="2025-02-28T14:41:00Z">
              <w:rPr>
                <w:rFonts w:ascii="Arial" w:hAnsi="Arial" w:cs="Arial"/>
              </w:rPr>
            </w:rPrChange>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342" w:name="_DV_M77"/>
      <w:bookmarkStart w:id="343" w:name="_DV_M78"/>
      <w:bookmarkEnd w:id="342"/>
      <w:bookmarkEnd w:id="343"/>
      <w:r>
        <w:rPr>
          <w:rFonts w:ascii="Helvetica" w:hAnsi="Helvetica" w:cs="Helvetica"/>
        </w:rPr>
        <w:tab/>
      </w:r>
      <w:r w:rsidR="579E7D02">
        <w:rPr>
          <w:rFonts w:ascii="Helvetica" w:hAnsi="Helvetica" w:cs="Helvetica"/>
        </w:rPr>
        <w:t>6.5.5</w:t>
      </w:r>
      <w:r>
        <w:rPr>
          <w:rFonts w:ascii="Helvetica" w:hAnsi="Helvetica" w:cs="Helvetica"/>
        </w:rPr>
        <w:tab/>
      </w:r>
      <w:del w:id="344" w:author="Lizzie Timmins (NESO)" w:date="2024-11-05T14:00:00Z">
        <w:r>
          <w:rPr>
            <w:rFonts w:ascii="Helvetica" w:hAnsi="Helvetica" w:cs="Helvetica"/>
          </w:rPr>
          <w:tab/>
        </w:r>
      </w:del>
      <w:del w:id="345" w:author="Lizzie Timmins (NESO)" w:date="2024-10-15T14:45:00Z">
        <w:r w:rsidRPr="00632CAD" w:rsidDel="579E7D02">
          <w:rPr>
            <w:highlight w:val="yellow"/>
            <w:rPrChange w:id="346" w:author="Martin Cahill (NESO)" w:date="2025-02-28T14:41:00Z" w16du:dateUtc="2025-02-28T14:41:00Z">
              <w:rPr/>
            </w:rPrChange>
          </w:rPr>
          <w:delText>Statement of Works</w:delText>
        </w:r>
      </w:del>
      <w:ins w:id="347" w:author="Angela Quinn (NESO)" w:date="2024-10-27T13:25:00Z">
        <w:r w:rsidR="50DB84C7" w:rsidRPr="00632CAD">
          <w:rPr>
            <w:highlight w:val="yellow"/>
            <w:rPrChange w:id="348" w:author="Martin Cahill (NESO)" w:date="2025-02-28T14:41:00Z" w16du:dateUtc="2025-02-28T14:41:00Z">
              <w:rPr/>
            </w:rPrChange>
          </w:rPr>
          <w:t>Tran</w:t>
        </w:r>
      </w:ins>
      <w:ins w:id="349" w:author="Angela Quinn (NESO)" w:date="2024-10-27T13:35:00Z">
        <w:r w:rsidR="34DF16CE" w:rsidRPr="00632CAD">
          <w:rPr>
            <w:highlight w:val="yellow"/>
            <w:rPrChange w:id="350" w:author="Martin Cahill (NESO)" w:date="2025-02-28T14:41:00Z" w16du:dateUtc="2025-02-28T14:41:00Z">
              <w:rPr/>
            </w:rPrChange>
          </w:rPr>
          <w:t>s</w:t>
        </w:r>
      </w:ins>
      <w:ins w:id="351" w:author="Angela Quinn (NESO)" w:date="2024-10-27T13:25:00Z">
        <w:r w:rsidR="50DB84C7" w:rsidRPr="00632CAD">
          <w:rPr>
            <w:highlight w:val="yellow"/>
            <w:rPrChange w:id="352" w:author="Martin Cahill (NESO)" w:date="2025-02-28T14:41:00Z" w16du:dateUtc="2025-02-28T14:41:00Z">
              <w:rPr/>
            </w:rPrChange>
          </w:rPr>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353" w:name="_DV_M79"/>
      <w:bookmarkEnd w:id="353"/>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354" w:author="Angela Quinn (NESO)" w:date="2024-10-27T13:31:00Z">
        <w:r w:rsidRPr="00632CAD" w:rsidDel="579E7D02">
          <w:rPr>
            <w:rFonts w:ascii="Arial" w:hAnsi="Arial" w:cs="Arial"/>
            <w:highlight w:val="yellow"/>
            <w:rPrChange w:id="355" w:author="Martin Cahill (NESO)" w:date="2025-02-28T14:41:00Z" w16du:dateUtc="2025-02-28T14:41:00Z">
              <w:rPr>
                <w:rFonts w:ascii="Arial" w:hAnsi="Arial" w:cs="Arial"/>
              </w:rPr>
            </w:rPrChange>
          </w:rPr>
          <w:delText>for</w:delText>
        </w:r>
      </w:del>
      <w:del w:id="356" w:author="Lizzie Timmins (NESO)" w:date="2024-10-31T13:02:00Z">
        <w:r w:rsidRPr="00632CAD" w:rsidDel="579E7D02">
          <w:rPr>
            <w:rFonts w:ascii="Arial" w:hAnsi="Arial" w:cs="Arial"/>
            <w:highlight w:val="yellow"/>
            <w:rPrChange w:id="357" w:author="Martin Cahill (NESO)" w:date="2025-02-28T14:41:00Z" w16du:dateUtc="2025-02-28T14:41:00Z">
              <w:rPr>
                <w:rFonts w:ascii="Arial" w:hAnsi="Arial" w:cs="Arial"/>
              </w:rPr>
            </w:rPrChange>
          </w:rPr>
          <w:delText xml:space="preserve"> </w:delText>
        </w:r>
      </w:del>
      <w:del w:id="358" w:author="Angela Quinn (NESO)" w:date="2024-10-27T13:30:00Z">
        <w:r w:rsidRPr="00632CAD" w:rsidDel="579E7D02">
          <w:rPr>
            <w:rFonts w:ascii="Arial" w:hAnsi="Arial" w:cs="Arial"/>
            <w:highlight w:val="yellow"/>
            <w:rPrChange w:id="359" w:author="Martin Cahill (NESO)" w:date="2025-02-28T14:41:00Z" w16du:dateUtc="2025-02-28T14:41:00Z">
              <w:rPr>
                <w:rFonts w:ascii="Arial" w:hAnsi="Arial" w:cs="Arial"/>
              </w:rPr>
            </w:rPrChange>
          </w:rPr>
          <w:delText xml:space="preserve">a connection to and / or for the use of that </w:delText>
        </w:r>
        <w:r w:rsidRPr="00632CAD" w:rsidDel="579E7D02">
          <w:rPr>
            <w:rFonts w:ascii="Arial" w:hAnsi="Arial" w:cs="Arial"/>
            <w:b/>
            <w:bCs/>
            <w:highlight w:val="yellow"/>
            <w:rPrChange w:id="360" w:author="Martin Cahill (NESO)" w:date="2025-02-28T14:41:00Z" w16du:dateUtc="2025-02-28T14:41:00Z">
              <w:rPr>
                <w:rFonts w:ascii="Arial" w:hAnsi="Arial" w:cs="Arial"/>
                <w:b/>
                <w:bCs/>
              </w:rPr>
            </w:rPrChange>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361" w:author="Angela Quinn (NESO)" w:date="2024-10-31T13:29:00Z">
        <w:r w:rsidRPr="00632CAD" w:rsidDel="579E7D02">
          <w:rPr>
            <w:rFonts w:ascii="Arial" w:hAnsi="Arial" w:cs="Arial"/>
            <w:b/>
            <w:bCs/>
            <w:highlight w:val="yellow"/>
            <w:rPrChange w:id="362" w:author="Martin Cahill (NESO)" w:date="2025-02-28T14:41:00Z" w16du:dateUtc="2025-02-28T14:41:00Z">
              <w:rPr>
                <w:rFonts w:ascii="Arial" w:hAnsi="Arial" w:cs="Arial"/>
                <w:b/>
                <w:bCs/>
              </w:rPr>
            </w:rPrChange>
          </w:rPr>
          <w:delText>Medium Power Station</w:delText>
        </w:r>
        <w:r w:rsidRPr="00632CAD" w:rsidDel="1BA99475">
          <w:rPr>
            <w:rFonts w:ascii="Arial" w:hAnsi="Arial" w:cs="Arial"/>
            <w:b/>
            <w:bCs/>
            <w:highlight w:val="yellow"/>
            <w:rPrChange w:id="363" w:author="Martin Cahill (NESO)" w:date="2025-02-28T14:41:00Z" w16du:dateUtc="2025-02-28T14:41:00Z">
              <w:rPr>
                <w:rFonts w:ascii="Arial" w:hAnsi="Arial" w:cs="Arial"/>
                <w:b/>
                <w:bCs/>
              </w:rPr>
            </w:rPrChange>
          </w:rPr>
          <w:delText>(s)</w:delText>
        </w:r>
        <w:r w:rsidRPr="00632CAD" w:rsidDel="1BA99475">
          <w:rPr>
            <w:rFonts w:ascii="Arial" w:hAnsi="Arial" w:cs="Arial"/>
            <w:highlight w:val="yellow"/>
            <w:rPrChange w:id="364" w:author="Martin Cahill (NESO)" w:date="2025-02-28T14:41:00Z" w16du:dateUtc="2025-02-28T14:41:00Z">
              <w:rPr>
                <w:rFonts w:ascii="Arial" w:hAnsi="Arial" w:cs="Arial"/>
              </w:rPr>
            </w:rPrChange>
          </w:rPr>
          <w:delText xml:space="preserve"> or a </w:delText>
        </w:r>
        <w:r w:rsidRPr="00632CAD" w:rsidDel="1BA99475">
          <w:rPr>
            <w:rFonts w:ascii="Arial" w:hAnsi="Arial" w:cs="Arial"/>
            <w:b/>
            <w:bCs/>
            <w:highlight w:val="yellow"/>
            <w:rPrChange w:id="365" w:author="Martin Cahill (NESO)" w:date="2025-02-28T14:41:00Z" w16du:dateUtc="2025-02-28T14:41:00Z">
              <w:rPr>
                <w:rFonts w:ascii="Arial" w:hAnsi="Arial" w:cs="Arial"/>
                <w:b/>
                <w:bCs/>
              </w:rPr>
            </w:rPrChange>
          </w:rPr>
          <w:delText>Relevant Embedded Small</w:delText>
        </w:r>
        <w:r w:rsidRPr="62221ABE" w:rsidDel="1BA99475">
          <w:rPr>
            <w:rFonts w:ascii="Arial" w:hAnsi="Arial" w:cs="Arial"/>
            <w:b/>
            <w:bCs/>
          </w:rPr>
          <w:delText xml:space="preserve"> </w:delText>
        </w:r>
      </w:del>
      <w:r w:rsidR="1BA99475" w:rsidRPr="62221ABE">
        <w:rPr>
          <w:rFonts w:ascii="Arial" w:hAnsi="Arial" w:cs="Arial"/>
          <w:b/>
          <w:bCs/>
        </w:rPr>
        <w:t xml:space="preserve">Power Station(s) </w:t>
      </w:r>
      <w:ins w:id="366" w:author="Angela Quinn (NESO)" w:date="2024-10-27T13:21:00Z">
        <w:r w:rsidR="61912DB0" w:rsidRPr="00632CAD">
          <w:rPr>
            <w:rFonts w:ascii="Arial" w:hAnsi="Arial" w:cs="Arial"/>
            <w:highlight w:val="yellow"/>
            <w:rPrChange w:id="367" w:author="Martin Cahill (NESO)" w:date="2025-02-28T14:41:00Z" w16du:dateUtc="2025-02-28T14:41:00Z">
              <w:rPr>
                <w:rFonts w:ascii="Arial" w:hAnsi="Arial" w:cs="Arial"/>
              </w:rPr>
            </w:rPrChange>
          </w:rPr>
          <w:t>that has</w:t>
        </w:r>
      </w:ins>
      <w:ins w:id="368" w:author="Angela Quinn (NESO)" w:date="2024-10-18T07:27:00Z">
        <w:r w:rsidR="0D6C38D1" w:rsidRPr="00632CAD">
          <w:rPr>
            <w:rFonts w:ascii="Arial" w:hAnsi="Arial" w:cs="Arial"/>
            <w:highlight w:val="yellow"/>
            <w:rPrChange w:id="369" w:author="Martin Cahill (NESO)" w:date="2025-02-28T14:41:00Z" w16du:dateUtc="2025-02-28T14:41:00Z">
              <w:rPr>
                <w:rFonts w:ascii="Arial" w:hAnsi="Arial" w:cs="Arial"/>
              </w:rPr>
            </w:rPrChange>
          </w:rPr>
          <w:t xml:space="preserve"> an agreement for connection to a</w:t>
        </w:r>
        <w:r w:rsidR="5B14965F" w:rsidRPr="00632CAD">
          <w:rPr>
            <w:rFonts w:ascii="Arial" w:hAnsi="Arial" w:cs="Arial"/>
            <w:highlight w:val="yellow"/>
            <w:rPrChange w:id="370" w:author="Martin Cahill (NESO)" w:date="2025-02-28T14:41:00Z" w16du:dateUtc="2025-02-28T14:41:00Z">
              <w:rPr>
                <w:rFonts w:ascii="Arial" w:hAnsi="Arial" w:cs="Arial"/>
              </w:rPr>
            </w:rPrChange>
          </w:rPr>
          <w:t xml:space="preserve">nd/or use of that </w:t>
        </w:r>
        <w:r w:rsidR="5B14965F" w:rsidRPr="00632CAD">
          <w:rPr>
            <w:rFonts w:ascii="Arial" w:hAnsi="Arial" w:cs="Arial"/>
            <w:b/>
            <w:bCs/>
            <w:highlight w:val="yellow"/>
            <w:rPrChange w:id="371" w:author="Martin Cahill (NESO)" w:date="2025-02-28T14:41:00Z" w16du:dateUtc="2025-02-28T14:41:00Z">
              <w:rPr>
                <w:rFonts w:ascii="Arial" w:hAnsi="Arial" w:cs="Arial"/>
                <w:b/>
                <w:bCs/>
              </w:rPr>
            </w:rPrChange>
          </w:rPr>
          <w:t xml:space="preserve">User’s Distribution System </w:t>
        </w:r>
      </w:ins>
      <w:ins w:id="372" w:author="Angela Quinn (NESO)" w:date="2024-10-27T13:32:00Z">
        <w:r w:rsidR="6818012E" w:rsidRPr="00632CAD">
          <w:rPr>
            <w:rFonts w:ascii="Arial" w:hAnsi="Arial" w:cs="Arial"/>
            <w:highlight w:val="yellow"/>
            <w:rPrChange w:id="373" w:author="Martin Cahill (NESO)" w:date="2025-02-28T14:41:00Z" w16du:dateUtc="2025-02-28T14:41:00Z">
              <w:rPr>
                <w:rFonts w:ascii="Arial" w:hAnsi="Arial" w:cs="Arial"/>
              </w:rPr>
            </w:rPrChange>
          </w:rPr>
          <w:t>and wants</w:t>
        </w:r>
        <w:r w:rsidR="6818012E" w:rsidRPr="00632CAD">
          <w:rPr>
            <w:rFonts w:ascii="Arial" w:hAnsi="Arial" w:cs="Arial"/>
            <w:b/>
            <w:bCs/>
            <w:highlight w:val="yellow"/>
            <w:rPrChange w:id="374" w:author="Martin Cahill (NESO)" w:date="2025-02-28T14:41:00Z" w16du:dateUtc="2025-02-28T14:41:00Z">
              <w:rPr>
                <w:rFonts w:ascii="Arial" w:hAnsi="Arial" w:cs="Arial"/>
                <w:b/>
                <w:bCs/>
              </w:rPr>
            </w:rPrChange>
          </w:rPr>
          <w:t xml:space="preserve"> </w:t>
        </w:r>
      </w:ins>
      <w:ins w:id="375" w:author="Angela Quinn (NESO)" w:date="2024-10-18T07:27:00Z">
        <w:r w:rsidR="5B14965F" w:rsidRPr="00632CAD">
          <w:rPr>
            <w:rFonts w:ascii="Arial" w:hAnsi="Arial" w:cs="Arial"/>
            <w:highlight w:val="yellow"/>
            <w:rPrChange w:id="376" w:author="Martin Cahill (NESO)" w:date="2025-02-28T14:41:00Z" w16du:dateUtc="2025-02-28T14:41:00Z">
              <w:rPr>
                <w:rFonts w:ascii="Arial" w:hAnsi="Arial" w:cs="Arial"/>
              </w:rPr>
            </w:rPrChange>
          </w:rPr>
          <w:t xml:space="preserve">the </w:t>
        </w:r>
        <w:r w:rsidR="5B14965F" w:rsidRPr="00632CAD">
          <w:rPr>
            <w:rFonts w:ascii="Arial" w:hAnsi="Arial" w:cs="Arial"/>
            <w:b/>
            <w:bCs/>
            <w:highlight w:val="yellow"/>
            <w:rPrChange w:id="377" w:author="Martin Cahill (NESO)" w:date="2025-02-28T14:41:00Z" w16du:dateUtc="2025-02-28T14:41:00Z">
              <w:rPr>
                <w:rFonts w:ascii="Arial" w:hAnsi="Arial" w:cs="Arial"/>
                <w:b/>
                <w:bCs/>
              </w:rPr>
            </w:rPrChange>
          </w:rPr>
          <w:t>Us</w:t>
        </w:r>
      </w:ins>
      <w:ins w:id="378" w:author="Angela Quinn (NESO)" w:date="2024-10-18T07:28:00Z">
        <w:r w:rsidR="5B14965F" w:rsidRPr="00632CAD">
          <w:rPr>
            <w:rFonts w:ascii="Arial" w:hAnsi="Arial" w:cs="Arial"/>
            <w:b/>
            <w:bCs/>
            <w:highlight w:val="yellow"/>
            <w:rPrChange w:id="379" w:author="Martin Cahill (NESO)" w:date="2025-02-28T14:41:00Z" w16du:dateUtc="2025-02-28T14:41:00Z">
              <w:rPr>
                <w:rFonts w:ascii="Arial" w:hAnsi="Arial" w:cs="Arial"/>
                <w:b/>
                <w:bCs/>
              </w:rPr>
            </w:rPrChange>
          </w:rPr>
          <w:t xml:space="preserve">er </w:t>
        </w:r>
        <w:r w:rsidR="5B14965F" w:rsidRPr="00632CAD">
          <w:rPr>
            <w:rFonts w:ascii="Arial" w:hAnsi="Arial" w:cs="Arial"/>
            <w:highlight w:val="yellow"/>
            <w:rPrChange w:id="380" w:author="Martin Cahill (NESO)" w:date="2025-02-28T14:41:00Z" w16du:dateUtc="2025-02-28T14:41:00Z">
              <w:rPr>
                <w:rFonts w:ascii="Arial" w:hAnsi="Arial" w:cs="Arial"/>
              </w:rPr>
            </w:rPrChange>
          </w:rPr>
          <w:t>to</w:t>
        </w:r>
      </w:ins>
      <w:ins w:id="381" w:author="Angela Quinn (NESO)" w:date="2024-10-27T13:34:00Z">
        <w:r w:rsidR="1824BD61" w:rsidRPr="00632CAD">
          <w:rPr>
            <w:rFonts w:ascii="Arial" w:hAnsi="Arial" w:cs="Arial"/>
            <w:highlight w:val="yellow"/>
            <w:rPrChange w:id="382" w:author="Martin Cahill (NESO)" w:date="2025-02-28T14:41:00Z" w16du:dateUtc="2025-02-28T14:41:00Z">
              <w:rPr>
                <w:rFonts w:ascii="Arial" w:hAnsi="Arial" w:cs="Arial"/>
              </w:rPr>
            </w:rPrChange>
          </w:rPr>
          <w:t xml:space="preserve"> submit </w:t>
        </w:r>
      </w:ins>
      <w:ins w:id="383" w:author="Angela Quinn (NESO)" w:date="2024-10-18T07:28:00Z">
        <w:r w:rsidR="5B14965F" w:rsidRPr="00632CAD">
          <w:rPr>
            <w:rFonts w:ascii="Arial" w:hAnsi="Arial" w:cs="Arial"/>
            <w:highlight w:val="yellow"/>
            <w:rPrChange w:id="384" w:author="Martin Cahill (NESO)" w:date="2025-02-28T14:41:00Z" w16du:dateUtc="2025-02-28T14:41:00Z">
              <w:rPr>
                <w:rFonts w:ascii="Arial" w:hAnsi="Arial" w:cs="Arial"/>
              </w:rPr>
            </w:rPrChange>
          </w:rPr>
          <w:t xml:space="preserve"> </w:t>
        </w:r>
      </w:ins>
      <w:ins w:id="385" w:author="Angela Quinn (NESO)" w:date="2024-10-27T13:33:00Z">
        <w:r w:rsidR="477A4433" w:rsidRPr="00632CAD">
          <w:rPr>
            <w:rFonts w:ascii="Arial" w:hAnsi="Arial" w:cs="Arial"/>
            <w:highlight w:val="yellow"/>
            <w:rPrChange w:id="386" w:author="Martin Cahill (NESO)" w:date="2025-02-28T14:41:00Z" w16du:dateUtc="2025-02-28T14:41:00Z">
              <w:rPr>
                <w:rFonts w:ascii="Arial" w:hAnsi="Arial" w:cs="Arial"/>
              </w:rPr>
            </w:rPrChange>
          </w:rPr>
          <w:t xml:space="preserve">(and has met any requirements of the </w:t>
        </w:r>
        <w:r w:rsidR="477A4433" w:rsidRPr="00632CAD">
          <w:rPr>
            <w:rFonts w:ascii="Arial" w:hAnsi="Arial" w:cs="Arial"/>
            <w:b/>
            <w:bCs/>
            <w:highlight w:val="yellow"/>
            <w:rPrChange w:id="387" w:author="Martin Cahill (NESO)" w:date="2025-02-28T14:41:00Z" w16du:dateUtc="2025-02-28T14:41:00Z">
              <w:rPr>
                <w:rFonts w:ascii="Arial" w:hAnsi="Arial" w:cs="Arial"/>
                <w:b/>
                <w:bCs/>
              </w:rPr>
            </w:rPrChange>
          </w:rPr>
          <w:t xml:space="preserve">User </w:t>
        </w:r>
        <w:r w:rsidR="477A4433" w:rsidRPr="00632CAD">
          <w:rPr>
            <w:rFonts w:ascii="Arial" w:hAnsi="Arial" w:cs="Arial"/>
            <w:highlight w:val="yellow"/>
            <w:rPrChange w:id="388" w:author="Martin Cahill (NESO)" w:date="2025-02-28T14:41:00Z" w16du:dateUtc="2025-02-28T14:41:00Z">
              <w:rPr>
                <w:rFonts w:ascii="Arial" w:hAnsi="Arial" w:cs="Arial"/>
              </w:rPr>
            </w:rPrChange>
          </w:rPr>
          <w:t>in this respect)</w:t>
        </w:r>
      </w:ins>
      <w:ins w:id="389" w:author="Angela Quinn (NESO)" w:date="2024-10-18T07:28:00Z">
        <w:r w:rsidR="5B14965F" w:rsidRPr="00632CAD">
          <w:rPr>
            <w:rFonts w:ascii="Arial" w:hAnsi="Arial" w:cs="Arial"/>
            <w:b/>
            <w:bCs/>
            <w:highlight w:val="yellow"/>
            <w:rPrChange w:id="390" w:author="Martin Cahill (NESO)" w:date="2025-02-28T14:41:00Z" w16du:dateUtc="2025-02-28T14:41:00Z">
              <w:rPr>
                <w:rFonts w:ascii="Arial" w:hAnsi="Arial" w:cs="Arial"/>
                <w:b/>
                <w:bCs/>
              </w:rPr>
            </w:rPrChange>
          </w:rPr>
          <w:t xml:space="preserve"> </w:t>
        </w:r>
      </w:ins>
      <w:del w:id="391" w:author="Angela Quinn (NESO)" w:date="2024-10-27T13:34:00Z">
        <w:r w:rsidRPr="00632CAD" w:rsidDel="579E7D02">
          <w:rPr>
            <w:rFonts w:ascii="Arial" w:hAnsi="Arial" w:cs="Arial"/>
            <w:highlight w:val="yellow"/>
            <w:rPrChange w:id="392" w:author="Martin Cahill (NESO)" w:date="2025-02-28T14:41:00Z" w16du:dateUtc="2025-02-28T14:41:00Z">
              <w:rPr>
                <w:rFonts w:ascii="Arial" w:hAnsi="Arial" w:cs="Arial"/>
              </w:rPr>
            </w:rPrChange>
          </w:rPr>
          <w:delText>submit a</w:delText>
        </w:r>
      </w:del>
      <w:r w:rsidR="1BA99475" w:rsidRPr="00632CAD">
        <w:rPr>
          <w:rFonts w:ascii="Arial" w:hAnsi="Arial" w:cs="Arial"/>
          <w:highlight w:val="yellow"/>
          <w:rPrChange w:id="393" w:author="Martin Cahill (NESO)" w:date="2025-02-28T14:41:00Z" w16du:dateUtc="2025-02-28T14:41:00Z">
            <w:rPr>
              <w:rFonts w:ascii="Arial" w:hAnsi="Arial" w:cs="Arial"/>
            </w:rPr>
          </w:rPrChange>
        </w:rPr>
        <w:t xml:space="preserve"> </w:t>
      </w:r>
      <w:del w:id="394" w:author="Angela Quinn (NESO)" w:date="2024-10-27T13:36:00Z">
        <w:r w:rsidRPr="00632CAD" w:rsidDel="579E7D02">
          <w:rPr>
            <w:rFonts w:ascii="Arial" w:hAnsi="Arial" w:cs="Arial"/>
            <w:highlight w:val="yellow"/>
            <w:rPrChange w:id="395" w:author="Martin Cahill (NESO)" w:date="2025-02-28T14:41:00Z" w16du:dateUtc="2025-02-28T14:41:00Z">
              <w:rPr>
                <w:rFonts w:ascii="Arial" w:hAnsi="Arial" w:cs="Arial"/>
              </w:rPr>
            </w:rPrChange>
          </w:rPr>
          <w:delText>r</w:delText>
        </w:r>
      </w:del>
      <w:del w:id="396" w:author="Angela Quinn (NESO)" w:date="2024-10-27T13:34:00Z">
        <w:r w:rsidRPr="00632CAD" w:rsidDel="579E7D02">
          <w:rPr>
            <w:rFonts w:ascii="Arial" w:hAnsi="Arial" w:cs="Arial"/>
            <w:highlight w:val="yellow"/>
            <w:rPrChange w:id="397" w:author="Martin Cahill (NESO)" w:date="2025-02-28T14:41:00Z" w16du:dateUtc="2025-02-28T14:41:00Z">
              <w:rPr>
                <w:rFonts w:ascii="Arial" w:hAnsi="Arial" w:cs="Arial"/>
              </w:rPr>
            </w:rPrChange>
          </w:rPr>
          <w:delText xml:space="preserve">equest to </w:delText>
        </w:r>
        <w:r w:rsidRPr="00632CAD" w:rsidDel="579E7D02">
          <w:rPr>
            <w:rFonts w:ascii="Arial" w:hAnsi="Arial" w:cs="Arial"/>
            <w:b/>
            <w:bCs/>
            <w:highlight w:val="yellow"/>
            <w:rPrChange w:id="398" w:author="Martin Cahill (NESO)" w:date="2025-02-28T14:41:00Z" w16du:dateUtc="2025-02-28T14:41:00Z">
              <w:rPr>
                <w:rFonts w:ascii="Arial" w:hAnsi="Arial" w:cs="Arial"/>
                <w:b/>
                <w:bCs/>
              </w:rPr>
            </w:rPrChange>
          </w:rPr>
          <w:delText>The Company</w:delText>
        </w:r>
        <w:r w:rsidRPr="00632CAD" w:rsidDel="579E7D02">
          <w:rPr>
            <w:rFonts w:ascii="Arial" w:hAnsi="Arial" w:cs="Arial"/>
            <w:highlight w:val="yellow"/>
            <w:rPrChange w:id="399" w:author="Martin Cahill (NESO)" w:date="2025-02-28T14:41:00Z" w16du:dateUtc="2025-02-28T14:41:00Z">
              <w:rPr>
                <w:rFonts w:ascii="Arial" w:hAnsi="Arial" w:cs="Arial"/>
              </w:rPr>
            </w:rPrChange>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400" w:author="Lizzie Timmins (NESO)" w:date="2024-10-15T14:45:00Z">
        <w:r w:rsidRPr="00632CAD" w:rsidDel="579E7D02">
          <w:rPr>
            <w:rFonts w:ascii="Arial" w:hAnsi="Arial" w:cs="Arial"/>
            <w:b/>
            <w:bCs/>
            <w:highlight w:val="yellow"/>
            <w:rPrChange w:id="401" w:author="Martin Cahill (NESO)" w:date="2025-02-28T14:41:00Z" w16du:dateUtc="2025-02-28T14:41:00Z">
              <w:rPr>
                <w:rFonts w:ascii="Arial" w:hAnsi="Arial" w:cs="Arial"/>
                <w:b/>
                <w:bCs/>
              </w:rPr>
            </w:rPrChange>
          </w:rPr>
          <w:delText xml:space="preserve">Request for a Statement of </w:delText>
        </w:r>
      </w:del>
      <w:del w:id="402" w:author="Angela Quinn (NESO)" w:date="2024-10-27T13:34:00Z">
        <w:r w:rsidRPr="00632CAD" w:rsidDel="579E7D02">
          <w:rPr>
            <w:rFonts w:ascii="Arial" w:hAnsi="Arial" w:cs="Arial"/>
            <w:b/>
            <w:bCs/>
            <w:highlight w:val="yellow"/>
            <w:rPrChange w:id="403" w:author="Martin Cahill (NESO)" w:date="2025-02-28T14:41:00Z" w16du:dateUtc="2025-02-28T14:41:00Z">
              <w:rPr>
                <w:rFonts w:ascii="Arial" w:hAnsi="Arial" w:cs="Arial"/>
                <w:b/>
                <w:bCs/>
              </w:rPr>
            </w:rPrChange>
          </w:rPr>
          <w:delText>Works</w:delText>
        </w:r>
      </w:del>
      <w:ins w:id="404" w:author="Angela Quinn (NESO)" w:date="2024-10-27T13:36:00Z">
        <w:r w:rsidR="450B7465" w:rsidRPr="00632CAD">
          <w:rPr>
            <w:rFonts w:ascii="Arial" w:hAnsi="Arial" w:cs="Arial"/>
            <w:b/>
            <w:bCs/>
            <w:highlight w:val="yellow"/>
            <w:rPrChange w:id="405" w:author="Martin Cahill (NESO)" w:date="2025-02-28T14:41:00Z" w16du:dateUtc="2025-02-28T14:41:00Z">
              <w:rPr>
                <w:rFonts w:ascii="Arial" w:hAnsi="Arial" w:cs="Arial"/>
                <w:b/>
                <w:bCs/>
              </w:rPr>
            </w:rPrChange>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406" w:author="Lizzie Timmins (NESO)" w:date="2024-10-15T14:46:00Z">
        <w:r w:rsidRPr="00632CAD" w:rsidDel="579E7D02">
          <w:rPr>
            <w:rFonts w:ascii="Arial" w:hAnsi="Arial" w:cs="Arial"/>
            <w:b/>
            <w:bCs/>
            <w:highlight w:val="yellow"/>
            <w:rPrChange w:id="407" w:author="Martin Cahill (NESO)" w:date="2025-02-28T14:41:00Z" w16du:dateUtc="2025-02-28T14:41:00Z">
              <w:rPr>
                <w:rFonts w:ascii="Arial" w:hAnsi="Arial" w:cs="Arial"/>
                <w:b/>
                <w:bCs/>
              </w:rPr>
            </w:rPrChange>
          </w:rPr>
          <w:delText xml:space="preserve">Request for a Statement of </w:delText>
        </w:r>
      </w:del>
      <w:del w:id="408" w:author="Angela Quinn (NESO)" w:date="2024-10-18T07:26:00Z">
        <w:r w:rsidRPr="00632CAD" w:rsidDel="579E7D02">
          <w:rPr>
            <w:rFonts w:ascii="Arial" w:hAnsi="Arial" w:cs="Arial"/>
            <w:b/>
            <w:bCs/>
            <w:highlight w:val="yellow"/>
            <w:rPrChange w:id="409" w:author="Martin Cahill (NESO)" w:date="2025-02-28T14:41:00Z" w16du:dateUtc="2025-02-28T14:41:00Z">
              <w:rPr>
                <w:rFonts w:ascii="Arial" w:hAnsi="Arial" w:cs="Arial"/>
                <w:b/>
                <w:bCs/>
              </w:rPr>
            </w:rPrChange>
          </w:rPr>
          <w:delText>Works</w:delText>
        </w:r>
      </w:del>
      <w:ins w:id="410" w:author="Angela Quinn (NESO)" w:date="2024-10-27T13:37:00Z">
        <w:r w:rsidR="2DC89648" w:rsidRPr="00632CAD">
          <w:rPr>
            <w:rFonts w:ascii="Arial" w:hAnsi="Arial" w:cs="Arial"/>
            <w:b/>
            <w:bCs/>
            <w:highlight w:val="yellow"/>
            <w:rPrChange w:id="411" w:author="Martin Cahill (NESO)" w:date="2025-02-28T14:41:00Z" w16du:dateUtc="2025-02-28T14:41:00Z">
              <w:rPr>
                <w:rFonts w:ascii="Arial" w:hAnsi="Arial" w:cs="Arial"/>
                <w:b/>
                <w:bCs/>
              </w:rPr>
            </w:rPrChange>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412" w:name="_DV_M80"/>
      <w:bookmarkEnd w:id="412"/>
      <w:r w:rsidRPr="7CFA61A9">
        <w:rPr>
          <w:rFonts w:ascii="Arial" w:hAnsi="Arial" w:cs="Arial"/>
        </w:rPr>
        <w:t xml:space="preserve">The </w:t>
      </w:r>
      <w:del w:id="413" w:author="Lizzie Timmins (NESO)" w:date="2024-10-15T14:46:00Z">
        <w:r w:rsidR="00CA2ECB" w:rsidRPr="00632CAD" w:rsidDel="579E7D02">
          <w:rPr>
            <w:rFonts w:ascii="Arial" w:hAnsi="Arial" w:cs="Arial"/>
            <w:b/>
            <w:bCs/>
            <w:highlight w:val="yellow"/>
            <w:rPrChange w:id="414" w:author="Martin Cahill (NESO)" w:date="2025-02-28T14:41:00Z" w16du:dateUtc="2025-02-28T14:41:00Z">
              <w:rPr>
                <w:rFonts w:ascii="Arial" w:hAnsi="Arial" w:cs="Arial"/>
                <w:b/>
                <w:bCs/>
              </w:rPr>
            </w:rPrChange>
          </w:rPr>
          <w:delText xml:space="preserve">Request for a Statement of </w:delText>
        </w:r>
      </w:del>
      <w:del w:id="415" w:author="Angela Quinn (NESO)" w:date="2024-10-18T07:29:00Z">
        <w:r w:rsidR="00CA2ECB" w:rsidRPr="00632CAD" w:rsidDel="579E7D02">
          <w:rPr>
            <w:rFonts w:ascii="Arial" w:hAnsi="Arial" w:cs="Arial"/>
            <w:b/>
            <w:bCs/>
            <w:highlight w:val="yellow"/>
            <w:rPrChange w:id="416" w:author="Martin Cahill (NESO)" w:date="2025-02-28T14:41:00Z" w16du:dateUtc="2025-02-28T14:41:00Z">
              <w:rPr>
                <w:rFonts w:ascii="Arial" w:hAnsi="Arial" w:cs="Arial"/>
                <w:b/>
                <w:bCs/>
              </w:rPr>
            </w:rPrChange>
          </w:rPr>
          <w:delText>Works</w:delText>
        </w:r>
      </w:del>
      <w:ins w:id="417" w:author="Angela Quinn (NESO)" w:date="2024-10-27T13:39:00Z">
        <w:r w:rsidR="68F2CEFC" w:rsidRPr="00632CAD">
          <w:rPr>
            <w:rFonts w:ascii="Arial" w:hAnsi="Arial" w:cs="Arial"/>
            <w:b/>
            <w:bCs/>
            <w:highlight w:val="yellow"/>
            <w:rPrChange w:id="418" w:author="Martin Cahill (NESO)" w:date="2025-02-28T14:41:00Z" w16du:dateUtc="2025-02-28T14:41:00Z">
              <w:rPr>
                <w:rFonts w:ascii="Arial" w:hAnsi="Arial" w:cs="Arial"/>
                <w:b/>
                <w:bCs/>
              </w:rPr>
            </w:rPrChange>
          </w:rPr>
          <w:t>Transmission Evaluation Application</w:t>
        </w:r>
      </w:ins>
      <w:r w:rsidRPr="00632CAD">
        <w:rPr>
          <w:rFonts w:ascii="Arial" w:hAnsi="Arial" w:cs="Arial"/>
          <w:highlight w:val="yellow"/>
          <w:rPrChange w:id="419" w:author="Martin Cahill (NESO)" w:date="2025-02-28T14:41:00Z" w16du:dateUtc="2025-02-28T14:41:00Z">
            <w:rPr>
              <w:rFonts w:ascii="Arial" w:hAnsi="Arial" w:cs="Arial"/>
            </w:rPr>
          </w:rPrChange>
        </w:rPr>
        <w:t xml:space="preserve"> </w:t>
      </w:r>
      <w:r w:rsidRPr="7CFA61A9">
        <w:rPr>
          <w:rFonts w:ascii="Arial" w:hAnsi="Arial" w:cs="Arial"/>
        </w:rPr>
        <w:t xml:space="preserve">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632CAD" w:rsidRDefault="00CA2ECB" w:rsidP="00CA2ECB">
      <w:pPr>
        <w:widowControl/>
        <w:numPr>
          <w:ilvl w:val="3"/>
          <w:numId w:val="36"/>
        </w:numPr>
        <w:tabs>
          <w:tab w:val="num" w:pos="1701"/>
          <w:tab w:val="num" w:pos="2160"/>
        </w:tabs>
        <w:ind w:left="1701" w:hanging="872"/>
        <w:jc w:val="both"/>
        <w:rPr>
          <w:rFonts w:ascii="Arial" w:hAnsi="Arial" w:cs="Arial"/>
          <w:highlight w:val="yellow"/>
          <w:rPrChange w:id="420" w:author="Martin Cahill (NESO)" w:date="2025-02-28T14:41:00Z" w16du:dateUtc="2025-02-28T14:41:00Z">
            <w:rPr>
              <w:rFonts w:ascii="Arial" w:hAnsi="Arial" w:cs="Arial"/>
            </w:rPr>
          </w:rPrChange>
        </w:rPr>
      </w:pPr>
      <w:bookmarkStart w:id="421" w:name="_DV_M81"/>
      <w:bookmarkEnd w:id="421"/>
      <w:del w:id="422" w:author="Lizzie Timmins (NESO)" w:date="2024-10-15T14:46:00Z">
        <w:r w:rsidRPr="00632CAD" w:rsidDel="006F6C35">
          <w:rPr>
            <w:rFonts w:ascii="Arial" w:hAnsi="Arial" w:cs="Arial"/>
            <w:b/>
            <w:bCs/>
            <w:highlight w:val="yellow"/>
            <w:rPrChange w:id="423" w:author="Martin Cahill (NESO)" w:date="2025-02-28T14:41:00Z" w16du:dateUtc="2025-02-28T14:41:00Z">
              <w:rPr>
                <w:rFonts w:ascii="Arial" w:hAnsi="Arial" w:cs="Arial"/>
                <w:b/>
                <w:bCs/>
              </w:rPr>
            </w:rPrChange>
          </w:rPr>
          <w:delText>The Company</w:delText>
        </w:r>
        <w:r w:rsidRPr="00632CAD" w:rsidDel="006F6C35">
          <w:rPr>
            <w:rFonts w:ascii="Arial" w:hAnsi="Arial" w:cs="Arial"/>
            <w:highlight w:val="yellow"/>
            <w:rPrChange w:id="424" w:author="Martin Cahill (NESO)" w:date="2025-02-28T14:41:00Z" w16du:dateUtc="2025-02-28T14:41:00Z">
              <w:rPr>
                <w:rFonts w:ascii="Arial" w:hAnsi="Arial" w:cs="Arial"/>
              </w:rPr>
            </w:rPrChange>
          </w:rPr>
          <w:delText xml:space="preserve"> will within 28</w:delText>
        </w:r>
        <w:r w:rsidR="007A3F3F" w:rsidRPr="00632CAD" w:rsidDel="006F6C35">
          <w:rPr>
            <w:rFonts w:ascii="Arial" w:hAnsi="Arial" w:cs="Arial"/>
            <w:highlight w:val="yellow"/>
            <w:rPrChange w:id="425" w:author="Martin Cahill (NESO)" w:date="2025-02-28T14:41:00Z" w16du:dateUtc="2025-02-28T14:41:00Z">
              <w:rPr>
                <w:rFonts w:ascii="Arial" w:hAnsi="Arial" w:cs="Arial"/>
              </w:rPr>
            </w:rPrChange>
          </w:rPr>
          <w:delText xml:space="preserve"> calendar</w:delText>
        </w:r>
        <w:r w:rsidRPr="00632CAD" w:rsidDel="006F6C35">
          <w:rPr>
            <w:rFonts w:ascii="Arial" w:hAnsi="Arial" w:cs="Arial"/>
            <w:highlight w:val="yellow"/>
            <w:rPrChange w:id="426" w:author="Martin Cahill (NESO)" w:date="2025-02-28T14:41:00Z" w16du:dateUtc="2025-02-28T14:41:00Z">
              <w:rPr>
                <w:rFonts w:ascii="Arial" w:hAnsi="Arial" w:cs="Arial"/>
              </w:rPr>
            </w:rPrChange>
          </w:rPr>
          <w:delText xml:space="preserve"> days of the submission of a </w:delText>
        </w:r>
        <w:r w:rsidRPr="00632CAD" w:rsidDel="006F6C35">
          <w:rPr>
            <w:rFonts w:ascii="Arial" w:hAnsi="Arial" w:cs="Arial"/>
            <w:b/>
            <w:bCs/>
            <w:highlight w:val="yellow"/>
            <w:rPrChange w:id="427" w:author="Martin Cahill (NESO)" w:date="2025-02-28T14:41:00Z" w16du:dateUtc="2025-02-28T14:41:00Z">
              <w:rPr>
                <w:rFonts w:ascii="Arial" w:hAnsi="Arial" w:cs="Arial"/>
                <w:b/>
                <w:bCs/>
              </w:rPr>
            </w:rPrChange>
          </w:rPr>
          <w:delText>Request for a</w:delText>
        </w:r>
        <w:r w:rsidRPr="00632CAD" w:rsidDel="006F6C35">
          <w:rPr>
            <w:rFonts w:ascii="Arial" w:hAnsi="Arial" w:cs="Arial"/>
            <w:highlight w:val="yellow"/>
            <w:rPrChange w:id="428" w:author="Martin Cahill (NESO)" w:date="2025-02-28T14:41:00Z" w16du:dateUtc="2025-02-28T14:41:00Z">
              <w:rPr>
                <w:rFonts w:ascii="Arial" w:hAnsi="Arial" w:cs="Arial"/>
              </w:rPr>
            </w:rPrChange>
          </w:rPr>
          <w:delText xml:space="preserve"> </w:delText>
        </w:r>
        <w:r w:rsidRPr="00632CAD" w:rsidDel="006F6C35">
          <w:rPr>
            <w:rFonts w:ascii="Arial" w:hAnsi="Arial" w:cs="Arial"/>
            <w:b/>
            <w:bCs/>
            <w:highlight w:val="yellow"/>
            <w:rPrChange w:id="429"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430" w:author="Martin Cahill (NESO)" w:date="2025-02-28T14:41:00Z" w16du:dateUtc="2025-02-28T14:41:00Z">
              <w:rPr>
                <w:rFonts w:ascii="Arial" w:hAnsi="Arial" w:cs="Arial"/>
              </w:rPr>
            </w:rPrChange>
          </w:rPr>
          <w:delText xml:space="preserve">respond in writing to the </w:delText>
        </w:r>
        <w:r w:rsidRPr="00632CAD" w:rsidDel="006F6C35">
          <w:rPr>
            <w:rFonts w:ascii="Arial" w:hAnsi="Arial" w:cs="Arial"/>
            <w:b/>
            <w:bCs/>
            <w:highlight w:val="yellow"/>
            <w:rPrChange w:id="431"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32"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33"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34" w:author="Martin Cahill (NESO)" w:date="2025-02-28T14:41:00Z" w16du:dateUtc="2025-02-28T14:41:00Z">
              <w:rPr>
                <w:rFonts w:ascii="Arial" w:hAnsi="Arial" w:cs="Arial"/>
              </w:rPr>
            </w:rPrChange>
          </w:rPr>
          <w:delText>with a</w:delText>
        </w:r>
        <w:r w:rsidRPr="00632CAD" w:rsidDel="006F6C35">
          <w:rPr>
            <w:rFonts w:ascii="Arial" w:hAnsi="Arial" w:cs="Arial"/>
            <w:b/>
            <w:bCs/>
            <w:highlight w:val="yellow"/>
            <w:rPrChange w:id="435" w:author="Martin Cahill (NESO)" w:date="2025-02-28T14:41:00Z" w16du:dateUtc="2025-02-28T14:41:00Z">
              <w:rPr>
                <w:rFonts w:ascii="Arial" w:hAnsi="Arial" w:cs="Arial"/>
                <w:b/>
                <w:bCs/>
              </w:rPr>
            </w:rPrChange>
          </w:rPr>
          <w:delText xml:space="preserve"> Statement of Works </w:delText>
        </w:r>
        <w:r w:rsidRPr="00632CAD" w:rsidDel="006F6C35">
          <w:rPr>
            <w:rFonts w:ascii="Arial" w:hAnsi="Arial" w:cs="Arial"/>
            <w:highlight w:val="yellow"/>
            <w:rPrChange w:id="436" w:author="Martin Cahill (NESO)" w:date="2025-02-28T14:41:00Z" w16du:dateUtc="2025-02-28T14:41:00Z">
              <w:rPr>
                <w:rFonts w:ascii="Arial" w:hAnsi="Arial" w:cs="Arial"/>
              </w:rPr>
            </w:rPrChange>
          </w:rPr>
          <w:delText>substantially in the form of</w:delText>
        </w:r>
        <w:r w:rsidRPr="00632CAD" w:rsidDel="006F6C35">
          <w:rPr>
            <w:rFonts w:ascii="Arial" w:hAnsi="Arial" w:cs="Arial"/>
            <w:b/>
            <w:bCs/>
            <w:highlight w:val="yellow"/>
            <w:rPrChange w:id="437" w:author="Martin Cahill (NESO)" w:date="2025-02-28T14:41:00Z" w16du:dateUtc="2025-02-28T14:41:00Z">
              <w:rPr>
                <w:rFonts w:ascii="Arial" w:hAnsi="Arial" w:cs="Arial"/>
                <w:b/>
                <w:bCs/>
              </w:rPr>
            </w:rPrChange>
          </w:rPr>
          <w:delText xml:space="preserve"> Exhibit V.</w:delText>
        </w:r>
        <w:r w:rsidRPr="00632CAD" w:rsidDel="006F6C35">
          <w:rPr>
            <w:rFonts w:ascii="Arial" w:hAnsi="Arial" w:cs="Arial"/>
            <w:highlight w:val="yellow"/>
            <w:rPrChange w:id="438" w:author="Martin Cahill (NESO)" w:date="2025-02-28T14:41:00Z" w16du:dateUtc="2025-02-28T14:41:00Z">
              <w:rPr>
                <w:rFonts w:ascii="Arial" w:hAnsi="Arial" w:cs="Arial"/>
              </w:rPr>
            </w:rPrChange>
          </w:rPr>
          <w:delText xml:space="preserve">  The </w:delText>
        </w:r>
        <w:r w:rsidRPr="00632CAD" w:rsidDel="006F6C35">
          <w:rPr>
            <w:rFonts w:ascii="Arial" w:hAnsi="Arial" w:cs="Arial"/>
            <w:b/>
            <w:bCs/>
            <w:highlight w:val="yellow"/>
            <w:rPrChange w:id="439"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40"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41"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42" w:author="Martin Cahill (NESO)" w:date="2025-02-28T14:41:00Z" w16du:dateUtc="2025-02-28T14:41:00Z">
              <w:rPr>
                <w:rFonts w:ascii="Arial" w:hAnsi="Arial" w:cs="Arial"/>
              </w:rPr>
            </w:rPrChange>
          </w:rPr>
          <w:delText xml:space="preserve">shall forward such </w:delText>
        </w:r>
        <w:r w:rsidRPr="00632CAD" w:rsidDel="006F6C35">
          <w:rPr>
            <w:rFonts w:ascii="Arial" w:hAnsi="Arial" w:cs="Arial"/>
            <w:b/>
            <w:bCs/>
            <w:highlight w:val="yellow"/>
            <w:rPrChange w:id="443"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444"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45" w:author="Martin Cahill (NESO)" w:date="2025-02-28T14:41:00Z" w16du:dateUtc="2025-02-28T14:41:00Z">
              <w:rPr>
                <w:rFonts w:ascii="Arial" w:hAnsi="Arial" w:cs="Arial"/>
                <w:b/>
                <w:bCs/>
              </w:rPr>
            </w:rPrChange>
          </w:rPr>
          <w:delText>Power Station</w:delText>
        </w:r>
        <w:r w:rsidR="007A3F3F" w:rsidRPr="00632CAD" w:rsidDel="006F6C35">
          <w:rPr>
            <w:rFonts w:ascii="Arial" w:hAnsi="Arial" w:cs="Arial"/>
            <w:b/>
            <w:bCs/>
            <w:highlight w:val="yellow"/>
            <w:rPrChange w:id="446" w:author="Martin Cahill (NESO)" w:date="2025-02-28T14:41:00Z" w16du:dateUtc="2025-02-28T14:41:00Z">
              <w:rPr>
                <w:rFonts w:ascii="Arial" w:hAnsi="Arial" w:cs="Arial"/>
                <w:b/>
                <w:bCs/>
              </w:rPr>
            </w:rPrChange>
          </w:rPr>
          <w:delText>(s)</w:delText>
        </w:r>
        <w:r w:rsidRPr="00632CAD" w:rsidDel="006F6C35">
          <w:rPr>
            <w:rFonts w:ascii="Arial" w:hAnsi="Arial" w:cs="Arial"/>
            <w:highlight w:val="yellow"/>
            <w:rPrChange w:id="447" w:author="Martin Cahill (NESO)" w:date="2025-02-28T14:41:00Z" w16du:dateUtc="2025-02-28T14:41:00Z">
              <w:rPr>
                <w:rFonts w:ascii="Arial" w:hAnsi="Arial" w:cs="Arial"/>
              </w:rPr>
            </w:rPrChange>
          </w:rPr>
          <w:delText xml:space="preserve"> as soon as reasonably practicable. </w:delText>
        </w:r>
      </w:del>
      <w:ins w:id="448" w:author="Lizzie Timmins (NESO)" w:date="2024-10-15T14:46:00Z">
        <w:r w:rsidR="006F6C35" w:rsidRPr="00632CAD">
          <w:rPr>
            <w:rFonts w:ascii="Arial" w:hAnsi="Arial" w:cs="Arial"/>
            <w:highlight w:val="yellow"/>
            <w:rPrChange w:id="449" w:author="Martin Cahill (NESO)" w:date="2025-02-28T14:41:00Z" w16du:dateUtc="2025-02-28T14:41:00Z">
              <w:rPr>
                <w:rFonts w:ascii="Arial" w:hAnsi="Arial" w:cs="Arial"/>
              </w:rPr>
            </w:rPrChange>
          </w:rPr>
          <w:t xml:space="preserve">Not </w:t>
        </w:r>
      </w:ins>
      <w:ins w:id="450" w:author="Lizzie Timmins (NESO)" w:date="2024-10-15T14:47:00Z">
        <w:r w:rsidR="006F6C35" w:rsidRPr="00632CAD">
          <w:rPr>
            <w:rFonts w:ascii="Arial" w:hAnsi="Arial" w:cs="Arial"/>
            <w:highlight w:val="yellow"/>
            <w:rPrChange w:id="451" w:author="Martin Cahill (NESO)" w:date="2025-02-28T14:41:00Z" w16du:dateUtc="2025-02-28T14:41:00Z">
              <w:rPr>
                <w:rFonts w:ascii="Arial" w:hAnsi="Arial" w:cs="Arial"/>
              </w:rPr>
            </w:rPrChange>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452" w:name="_DV_M82"/>
      <w:bookmarkEnd w:id="452"/>
      <w:r w:rsidRPr="59769FBD">
        <w:rPr>
          <w:rFonts w:ascii="Arial" w:hAnsi="Arial" w:cs="Arial"/>
        </w:rPr>
        <w:t xml:space="preserve">6.5.5.4 </w:t>
      </w:r>
      <w:del w:id="453" w:author="Lizzie Timmins (NESO)" w:date="2024-10-15T14:47:00Z">
        <w:r w:rsidRPr="00632CAD" w:rsidDel="006F6C35">
          <w:rPr>
            <w:rFonts w:ascii="Arial" w:hAnsi="Arial" w:cs="Arial"/>
            <w:highlight w:val="yellow"/>
            <w:rPrChange w:id="454" w:author="Martin Cahill (NESO)" w:date="2025-02-28T14:41:00Z" w16du:dateUtc="2025-02-28T14:41:00Z">
              <w:rPr>
                <w:rFonts w:ascii="Arial" w:hAnsi="Arial" w:cs="Arial"/>
              </w:rPr>
            </w:rPrChange>
          </w:rPr>
          <w:delText xml:space="preserve">The </w:delText>
        </w:r>
        <w:r w:rsidRPr="00632CAD" w:rsidDel="006F6C35">
          <w:rPr>
            <w:rFonts w:ascii="Arial" w:hAnsi="Arial" w:cs="Arial"/>
            <w:b/>
            <w:bCs/>
            <w:highlight w:val="yellow"/>
            <w:rPrChange w:id="455"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56"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57"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58" w:author="Martin Cahill (NESO)" w:date="2025-02-28T14:41:00Z" w16du:dateUtc="2025-02-28T14:41:00Z">
              <w:rPr>
                <w:rFonts w:ascii="Arial" w:hAnsi="Arial" w:cs="Arial"/>
              </w:rPr>
            </w:rPrChange>
          </w:rPr>
          <w:delText xml:space="preserve">shall have 90 </w:delText>
        </w:r>
        <w:r w:rsidRPr="00632CAD" w:rsidDel="006F6C35">
          <w:rPr>
            <w:rFonts w:ascii="Arial" w:hAnsi="Arial" w:cs="Arial"/>
            <w:b/>
            <w:bCs/>
            <w:highlight w:val="yellow"/>
            <w:rPrChange w:id="459" w:author="Martin Cahill (NESO)" w:date="2025-02-28T14:41:00Z" w16du:dateUtc="2025-02-28T14:41:00Z">
              <w:rPr>
                <w:rFonts w:ascii="Arial" w:hAnsi="Arial" w:cs="Arial"/>
                <w:b/>
                <w:bCs/>
              </w:rPr>
            </w:rPrChange>
          </w:rPr>
          <w:delText xml:space="preserve">Business Days </w:delText>
        </w:r>
        <w:r w:rsidRPr="00632CAD" w:rsidDel="006F6C35">
          <w:rPr>
            <w:rFonts w:ascii="Arial" w:hAnsi="Arial" w:cs="Arial"/>
            <w:highlight w:val="yellow"/>
            <w:rPrChange w:id="460" w:author="Martin Cahill (NESO)" w:date="2025-02-28T14:41:00Z" w16du:dateUtc="2025-02-28T14:41:00Z">
              <w:rPr>
                <w:rFonts w:ascii="Arial" w:hAnsi="Arial" w:cs="Arial"/>
              </w:rPr>
            </w:rPrChange>
          </w:rPr>
          <w:delText xml:space="preserve">from such notification under Paragraph 6.5.5.3 to return to </w:delText>
        </w:r>
        <w:r w:rsidRPr="00632CAD" w:rsidDel="006F6C35">
          <w:rPr>
            <w:rFonts w:ascii="Arial" w:hAnsi="Arial" w:cs="Arial"/>
            <w:b/>
            <w:bCs/>
            <w:highlight w:val="yellow"/>
            <w:rPrChange w:id="461" w:author="Martin Cahill (NESO)" w:date="2025-02-28T14:41:00Z" w16du:dateUtc="2025-02-28T14:41:00Z">
              <w:rPr>
                <w:rFonts w:ascii="Arial" w:hAnsi="Arial" w:cs="Arial"/>
                <w:b/>
                <w:bCs/>
              </w:rPr>
            </w:rPrChange>
          </w:rPr>
          <w:delText xml:space="preserve">The Company </w:delText>
        </w:r>
        <w:r w:rsidRPr="00632CAD" w:rsidDel="006F6C35">
          <w:rPr>
            <w:rFonts w:ascii="Arial" w:hAnsi="Arial" w:cs="Arial"/>
            <w:highlight w:val="yellow"/>
            <w:rPrChange w:id="462" w:author="Martin Cahill (NESO)" w:date="2025-02-28T14:41:00Z" w16du:dateUtc="2025-02-28T14:41:00Z">
              <w:rPr>
                <w:rFonts w:ascii="Arial" w:hAnsi="Arial" w:cs="Arial"/>
              </w:rPr>
            </w:rPrChange>
          </w:rPr>
          <w:delText xml:space="preserve">a completed and signed </w:delText>
        </w:r>
        <w:r w:rsidRPr="00632CAD" w:rsidDel="006F6C35">
          <w:rPr>
            <w:rFonts w:ascii="Arial" w:hAnsi="Arial" w:cs="Arial"/>
            <w:b/>
            <w:bCs/>
            <w:highlight w:val="yellow"/>
            <w:rPrChange w:id="463"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64" w:author="Martin Cahill (NESO)" w:date="2025-02-28T14:41:00Z" w16du:dateUtc="2025-02-28T14:41:00Z">
              <w:rPr>
                <w:rFonts w:ascii="Arial" w:hAnsi="Arial" w:cs="Arial"/>
              </w:rPr>
            </w:rPrChange>
          </w:rPr>
          <w:delText xml:space="preserve">in the form attached to the </w:delText>
        </w:r>
        <w:r w:rsidRPr="00632CAD" w:rsidDel="006F6C35">
          <w:rPr>
            <w:rFonts w:ascii="Arial" w:hAnsi="Arial" w:cs="Arial"/>
            <w:b/>
            <w:bCs/>
            <w:highlight w:val="yellow"/>
            <w:rPrChange w:id="465" w:author="Martin Cahill (NESO)" w:date="2025-02-28T14:41:00Z" w16du:dateUtc="2025-02-28T14:41:00Z">
              <w:rPr>
                <w:rFonts w:ascii="Arial" w:hAnsi="Arial" w:cs="Arial"/>
                <w:b/>
                <w:bCs/>
              </w:rPr>
            </w:rPrChange>
          </w:rPr>
          <w:delText>Statement of Works</w:delText>
        </w:r>
        <w:r w:rsidRPr="00632CAD" w:rsidDel="006F6C35">
          <w:rPr>
            <w:rFonts w:ascii="Arial" w:hAnsi="Arial" w:cs="Arial"/>
            <w:highlight w:val="yellow"/>
            <w:rPrChange w:id="466" w:author="Martin Cahill (NESO)" w:date="2025-02-28T14:41:00Z" w16du:dateUtc="2025-02-28T14:41:00Z">
              <w:rPr>
                <w:rFonts w:ascii="Arial" w:hAnsi="Arial" w:cs="Arial"/>
              </w:rPr>
            </w:rPrChange>
          </w:rPr>
          <w:delText xml:space="preserve"> together with the appropriate fee.  The </w:delText>
        </w:r>
        <w:r w:rsidRPr="00632CAD" w:rsidDel="006F6C35">
          <w:rPr>
            <w:rFonts w:ascii="Arial" w:hAnsi="Arial" w:cs="Arial"/>
            <w:b/>
            <w:bCs/>
            <w:highlight w:val="yellow"/>
            <w:rPrChange w:id="467"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68"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69"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70" w:author="Martin Cahill (NESO)" w:date="2025-02-28T14:41:00Z" w16du:dateUtc="2025-02-28T14:41:00Z">
              <w:rPr>
                <w:rFonts w:ascii="Arial" w:hAnsi="Arial" w:cs="Arial"/>
              </w:rPr>
            </w:rPrChange>
          </w:rPr>
          <w:delText xml:space="preserve">shall forward a copy of such </w:delText>
        </w:r>
        <w:r w:rsidRPr="00632CAD" w:rsidDel="006F6C35">
          <w:rPr>
            <w:rFonts w:ascii="Arial" w:hAnsi="Arial" w:cs="Arial"/>
            <w:b/>
            <w:bCs/>
            <w:highlight w:val="yellow"/>
            <w:rPrChange w:id="471"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72"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73" w:author="Martin Cahill (NESO)" w:date="2025-02-28T14:41:00Z" w16du:dateUtc="2025-02-28T14:41:00Z">
              <w:rPr>
                <w:rFonts w:ascii="Arial" w:hAnsi="Arial" w:cs="Arial"/>
                <w:b/>
                <w:bCs/>
              </w:rPr>
            </w:rPrChange>
          </w:rPr>
          <w:delText>Power Station</w:delText>
        </w:r>
        <w:r w:rsidR="3EB08777" w:rsidRPr="00632CAD" w:rsidDel="006F6C35">
          <w:rPr>
            <w:rFonts w:ascii="Arial" w:hAnsi="Arial" w:cs="Arial"/>
            <w:b/>
            <w:bCs/>
            <w:highlight w:val="yellow"/>
            <w:rPrChange w:id="474" w:author="Martin Cahill (NESO)" w:date="2025-02-28T14:41:00Z" w16du:dateUtc="2025-02-28T14:41:00Z">
              <w:rPr>
                <w:rFonts w:ascii="Arial" w:hAnsi="Arial" w:cs="Arial"/>
                <w:b/>
                <w:bCs/>
              </w:rPr>
            </w:rPrChange>
          </w:rPr>
          <w:delText>(</w:delText>
        </w:r>
        <w:r w:rsidR="00026487" w:rsidRPr="00632CAD" w:rsidDel="006F6C35">
          <w:rPr>
            <w:rFonts w:ascii="Arial" w:hAnsi="Arial" w:cs="Arial"/>
            <w:b/>
            <w:bCs/>
            <w:highlight w:val="yellow"/>
            <w:rPrChange w:id="475" w:author="Martin Cahill (NESO)" w:date="2025-02-28T14:41:00Z" w16du:dateUtc="2025-02-28T14:41:00Z">
              <w:rPr>
                <w:rFonts w:ascii="Arial" w:hAnsi="Arial" w:cs="Arial"/>
                <w:b/>
                <w:bCs/>
              </w:rPr>
            </w:rPrChange>
          </w:rPr>
          <w:delText>s</w:delText>
        </w:r>
        <w:r w:rsidR="1805E8AA" w:rsidRPr="00632CAD" w:rsidDel="006F6C35">
          <w:rPr>
            <w:rFonts w:ascii="Arial" w:hAnsi="Arial" w:cs="Arial"/>
            <w:b/>
            <w:bCs/>
            <w:highlight w:val="yellow"/>
            <w:rPrChange w:id="476" w:author="Martin Cahill (NESO)" w:date="2025-02-28T14:41:00Z" w16du:dateUtc="2025-02-28T14:41:00Z">
              <w:rPr>
                <w:rFonts w:ascii="Arial" w:hAnsi="Arial" w:cs="Arial"/>
                <w:b/>
                <w:bCs/>
              </w:rPr>
            </w:rPrChange>
          </w:rPr>
          <w:delText>)</w:delText>
        </w:r>
        <w:r w:rsidRPr="00632CAD" w:rsidDel="006F6C35">
          <w:rPr>
            <w:rFonts w:ascii="Arial" w:hAnsi="Arial" w:cs="Arial"/>
            <w:highlight w:val="yellow"/>
            <w:rPrChange w:id="477" w:author="Martin Cahill (NESO)" w:date="2025-02-28T14:41:00Z" w16du:dateUtc="2025-02-28T14:41:00Z">
              <w:rPr>
                <w:rFonts w:ascii="Arial" w:hAnsi="Arial" w:cs="Arial"/>
              </w:rPr>
            </w:rPrChange>
          </w:rPr>
          <w:delText xml:space="preserve"> as soon as reasonably practicable.   </w:delText>
        </w:r>
      </w:del>
      <w:ins w:id="478" w:author="Lizzie Timmins (NESO)" w:date="2024-10-15T14:47:00Z">
        <w:r w:rsidR="006F6C35" w:rsidRPr="00632CAD">
          <w:rPr>
            <w:rFonts w:ascii="Arial" w:hAnsi="Arial" w:cs="Arial"/>
            <w:highlight w:val="yellow"/>
            <w:rPrChange w:id="479" w:author="Martin Cahill (NESO)" w:date="2025-02-28T14:41:00Z" w16du:dateUtc="2025-02-28T14:41:00Z">
              <w:rPr>
                <w:rFonts w:ascii="Arial" w:hAnsi="Arial" w:cs="Arial"/>
              </w:rPr>
            </w:rPrChange>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480" w:name="_DV_M83"/>
      <w:bookmarkEnd w:id="480"/>
      <w:r w:rsidRPr="7CFA61A9">
        <w:rPr>
          <w:rFonts w:ascii="Arial" w:hAnsi="Arial" w:cs="Arial"/>
        </w:rPr>
        <w:lastRenderedPageBreak/>
        <w:t xml:space="preserve">The </w:t>
      </w:r>
      <w:del w:id="481" w:author="Angela Quinn (NESO)" w:date="2024-10-18T07:30:00Z">
        <w:r w:rsidR="00CA2ECB" w:rsidRPr="00632CAD" w:rsidDel="579E7D02">
          <w:rPr>
            <w:rFonts w:ascii="Arial" w:hAnsi="Arial" w:cs="Arial"/>
            <w:b/>
            <w:bCs/>
            <w:highlight w:val="yellow"/>
            <w:rPrChange w:id="482" w:author="Martin Cahill (NESO)" w:date="2025-02-28T14:41:00Z" w16du:dateUtc="2025-02-28T14:41:00Z">
              <w:rPr>
                <w:rFonts w:ascii="Arial" w:hAnsi="Arial" w:cs="Arial"/>
                <w:b/>
                <w:bCs/>
              </w:rPr>
            </w:rPrChange>
          </w:rPr>
          <w:delText>Confirmation of</w:delText>
        </w:r>
      </w:del>
      <w:del w:id="483" w:author="Angela Quinn (NESO)" w:date="2024-10-27T13:41:00Z">
        <w:r w:rsidR="00CA2ECB" w:rsidRPr="00632CAD" w:rsidDel="579E7D02">
          <w:rPr>
            <w:rFonts w:ascii="Arial" w:hAnsi="Arial" w:cs="Arial"/>
            <w:b/>
            <w:bCs/>
            <w:highlight w:val="yellow"/>
            <w:rPrChange w:id="484" w:author="Martin Cahill (NESO)" w:date="2025-02-28T14:41:00Z" w16du:dateUtc="2025-02-28T14:41:00Z">
              <w:rPr>
                <w:rFonts w:ascii="Arial" w:hAnsi="Arial" w:cs="Arial"/>
                <w:b/>
                <w:bCs/>
              </w:rPr>
            </w:rPrChange>
          </w:rPr>
          <w:delText xml:space="preserve"> Project Progression</w:delText>
        </w:r>
      </w:del>
      <w:ins w:id="485" w:author="Angela Quinn (NESO)" w:date="2024-10-27T13:41:00Z">
        <w:r w:rsidR="32A649B1" w:rsidRPr="00632CAD">
          <w:rPr>
            <w:rFonts w:ascii="Arial" w:hAnsi="Arial" w:cs="Arial"/>
            <w:b/>
            <w:bCs/>
            <w:highlight w:val="yellow"/>
            <w:rPrChange w:id="486" w:author="Martin Cahill (NESO)" w:date="2025-02-28T14:41:00Z" w16du:dateUtc="2025-02-28T14:41:00Z">
              <w:rPr>
                <w:rFonts w:ascii="Arial" w:hAnsi="Arial" w:cs="Arial"/>
                <w:b/>
                <w:bCs/>
              </w:rPr>
            </w:rPrChange>
          </w:rPr>
          <w:t>Transmission Evaluation Application</w:t>
        </w:r>
      </w:ins>
      <w:del w:id="487" w:author="Lizzie Timmins (NESO)" w:date="2024-10-15T14:47:00Z">
        <w:r w:rsidR="00CA2ECB" w:rsidRPr="00632CAD" w:rsidDel="579E7D02">
          <w:rPr>
            <w:rFonts w:ascii="Arial" w:hAnsi="Arial" w:cs="Arial"/>
            <w:highlight w:val="yellow"/>
            <w:rPrChange w:id="488" w:author="Martin Cahill (NESO)" w:date="2025-02-28T14:41:00Z" w16du:dateUtc="2025-02-28T14:41:00Z">
              <w:rPr>
                <w:rFonts w:ascii="Arial" w:hAnsi="Arial" w:cs="Arial"/>
              </w:rPr>
            </w:rPrChange>
          </w:rPr>
          <w:delText xml:space="preserve">together with the information included in the </w:delText>
        </w:r>
        <w:r w:rsidR="00CA2ECB" w:rsidRPr="00632CAD" w:rsidDel="579E7D02">
          <w:rPr>
            <w:rFonts w:ascii="Arial" w:hAnsi="Arial" w:cs="Arial"/>
            <w:b/>
            <w:bCs/>
            <w:highlight w:val="yellow"/>
            <w:rPrChange w:id="489" w:author="Martin Cahill (NESO)" w:date="2025-02-28T14:41:00Z" w16du:dateUtc="2025-02-28T14:41:00Z">
              <w:rPr>
                <w:rFonts w:ascii="Arial" w:hAnsi="Arial" w:cs="Arial"/>
                <w:b/>
                <w:bCs/>
              </w:rPr>
            </w:rPrChange>
          </w:rPr>
          <w:delText>Request for a Statement of Works</w:delText>
        </w:r>
        <w:r w:rsidR="00CA2ECB" w:rsidRPr="00632CAD" w:rsidDel="579E7D02">
          <w:rPr>
            <w:rFonts w:ascii="Arial" w:hAnsi="Arial" w:cs="Arial"/>
            <w:highlight w:val="yellow"/>
            <w:rPrChange w:id="490" w:author="Martin Cahill (NESO)" w:date="2025-02-28T14:41:00Z" w16du:dateUtc="2025-02-28T14:41:00Z">
              <w:rPr>
                <w:rFonts w:ascii="Arial" w:hAnsi="Arial" w:cs="Arial"/>
              </w:rPr>
            </w:rPrChange>
          </w:rPr>
          <w:delText xml:space="preserve">, and any further details as may be required by </w:delText>
        </w:r>
        <w:r w:rsidR="00CA2ECB" w:rsidRPr="00632CAD" w:rsidDel="579E7D02">
          <w:rPr>
            <w:rFonts w:ascii="Arial" w:hAnsi="Arial" w:cs="Arial"/>
            <w:b/>
            <w:bCs/>
            <w:highlight w:val="yellow"/>
            <w:rPrChange w:id="491" w:author="Martin Cahill (NESO)" w:date="2025-02-28T14:41:00Z" w16du:dateUtc="2025-02-28T14:41:00Z">
              <w:rPr>
                <w:rFonts w:ascii="Arial" w:hAnsi="Arial" w:cs="Arial"/>
                <w:b/>
                <w:bCs/>
              </w:rPr>
            </w:rPrChange>
          </w:rPr>
          <w:delText>The Company</w:delText>
        </w:r>
      </w:del>
      <w:r w:rsidR="00CA2ECB" w:rsidRPr="00632CAD">
        <w:rPr>
          <w:rFonts w:ascii="Arial" w:hAnsi="Arial" w:cs="Arial"/>
          <w:highlight w:val="yellow"/>
          <w:rPrChange w:id="492" w:author="Martin Cahill (NESO)" w:date="2025-02-28T14:41:00Z" w16du:dateUtc="2025-02-28T14:41:00Z">
            <w:rPr>
              <w:rFonts w:ascii="Arial" w:hAnsi="Arial" w:cs="Arial"/>
            </w:rPr>
          </w:rPrChange>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493" w:name="_DV_M84"/>
      <w:bookmarkEnd w:id="493"/>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494" w:author="Angela Quinn (NESO)" w:date="2024-10-31T08:15:00Z">
        <w:r w:rsidRPr="00632CAD" w:rsidDel="293ED381">
          <w:rPr>
            <w:rFonts w:ascii="Arial" w:hAnsi="Arial" w:cs="Arial"/>
            <w:highlight w:val="yellow"/>
            <w:rPrChange w:id="495" w:author="Martin Cahill (NESO)" w:date="2025-02-28T14:42:00Z" w16du:dateUtc="2025-02-28T14:42:00Z">
              <w:rPr>
                <w:rFonts w:ascii="Arial" w:hAnsi="Arial" w:cs="Arial"/>
              </w:rPr>
            </w:rPrChange>
          </w:rPr>
          <w:delText>(</w:delText>
        </w:r>
        <w:r w:rsidRPr="00632CAD" w:rsidDel="5FD0E871">
          <w:rPr>
            <w:rFonts w:ascii="Arial" w:hAnsi="Arial" w:cs="Arial"/>
            <w:highlight w:val="yellow"/>
            <w:rPrChange w:id="496" w:author="Martin Cahill (NESO)" w:date="2025-02-28T14:42:00Z" w16du:dateUtc="2025-02-28T14:42:00Z">
              <w:rPr>
                <w:rFonts w:ascii="Arial" w:hAnsi="Arial" w:cs="Arial"/>
              </w:rPr>
            </w:rPrChange>
          </w:rPr>
          <w:delText>as described in paragraph 6.5.</w:delText>
        </w:r>
        <w:r w:rsidRPr="00632CAD" w:rsidDel="293ED381">
          <w:rPr>
            <w:rFonts w:ascii="Arial" w:hAnsi="Arial" w:cs="Arial"/>
            <w:highlight w:val="yellow"/>
            <w:rPrChange w:id="497" w:author="Martin Cahill (NESO)" w:date="2025-02-28T14:42:00Z" w16du:dateUtc="2025-02-28T14:42:00Z">
              <w:rPr>
                <w:rFonts w:ascii="Arial" w:hAnsi="Arial" w:cs="Arial"/>
              </w:rPr>
            </w:rPrChange>
          </w:rPr>
          <w:delText>1</w:delText>
        </w:r>
        <w:r w:rsidRPr="00632CAD" w:rsidDel="1E562F63">
          <w:rPr>
            <w:rFonts w:ascii="Arial" w:hAnsi="Arial" w:cs="Arial"/>
            <w:highlight w:val="yellow"/>
            <w:rPrChange w:id="498" w:author="Martin Cahill (NESO)" w:date="2025-02-28T14:42:00Z" w16du:dateUtc="2025-02-28T14:42:00Z">
              <w:rPr>
                <w:rFonts w:ascii="Arial" w:hAnsi="Arial" w:cs="Arial"/>
              </w:rPr>
            </w:rPrChange>
          </w:rPr>
          <w:delText>(b)</w:delText>
        </w:r>
        <w:r w:rsidRPr="00632CAD" w:rsidDel="293ED381">
          <w:rPr>
            <w:rFonts w:ascii="Arial" w:hAnsi="Arial" w:cs="Arial"/>
            <w:highlight w:val="yellow"/>
            <w:rPrChange w:id="499" w:author="Martin Cahill (NESO)" w:date="2025-02-28T14:42:00Z" w16du:dateUtc="2025-02-28T14:42:00Z">
              <w:rPr>
                <w:rFonts w:ascii="Arial" w:hAnsi="Arial" w:cs="Arial"/>
              </w:rPr>
            </w:rPrChange>
          </w:rPr>
          <w:delText>)</w:delText>
        </w:r>
      </w:del>
      <w:del w:id="500" w:author="Lizzie Timmins (NESO)" w:date="2024-10-31T12:59:00Z">
        <w:r w:rsidRPr="00632CAD" w:rsidDel="00201978">
          <w:rPr>
            <w:rFonts w:ascii="Arial" w:hAnsi="Arial" w:cs="Arial"/>
            <w:highlight w:val="yellow"/>
            <w:rPrChange w:id="501" w:author="Martin Cahill (NESO)" w:date="2025-02-28T14:42:00Z" w16du:dateUtc="2025-02-28T14:42:00Z">
              <w:rPr>
                <w:rFonts w:ascii="Arial" w:hAnsi="Arial" w:cs="Arial"/>
              </w:rPr>
            </w:rPrChange>
          </w:rPr>
          <w:delText xml:space="preserve"> </w:delText>
        </w:r>
      </w:del>
      <w:del w:id="502" w:author="Lizzie Timmins (NESO)" w:date="2024-10-15T14:47:00Z">
        <w:r w:rsidRPr="00632CAD" w:rsidDel="00CA2ECB">
          <w:rPr>
            <w:rFonts w:ascii="Arial" w:hAnsi="Arial" w:cs="Arial"/>
            <w:highlight w:val="yellow"/>
            <w:rPrChange w:id="503" w:author="Martin Cahill (NESO)" w:date="2025-02-28T14:42:00Z" w16du:dateUtc="2025-02-28T14:42:00Z">
              <w:rPr>
                <w:rFonts w:ascii="Arial" w:hAnsi="Arial" w:cs="Arial"/>
              </w:rPr>
            </w:rPrChange>
          </w:rPr>
          <w:delText xml:space="preserve">or the </w:delText>
        </w:r>
        <w:r w:rsidRPr="00632CAD" w:rsidDel="00CA2ECB">
          <w:rPr>
            <w:rFonts w:ascii="Arial" w:hAnsi="Arial" w:cs="Arial"/>
            <w:b/>
            <w:bCs/>
            <w:highlight w:val="yellow"/>
            <w:rPrChange w:id="504" w:author="Martin Cahill (NESO)" w:date="2025-02-28T14:42:00Z" w16du:dateUtc="2025-02-28T14:42:00Z">
              <w:rPr>
                <w:rFonts w:ascii="Arial" w:hAnsi="Arial" w:cs="Arial"/>
                <w:b/>
                <w:bCs/>
              </w:rPr>
            </w:rPrChange>
          </w:rPr>
          <w:delText>Statement of Works</w:delText>
        </w:r>
      </w:del>
      <w:ins w:id="505" w:author="Angela Quinn (NESO)" w:date="2024-10-18T07:56:00Z">
        <w:r w:rsidR="097F5288" w:rsidRPr="00632CAD">
          <w:rPr>
            <w:rFonts w:ascii="Arial" w:hAnsi="Arial" w:cs="Arial"/>
            <w:highlight w:val="yellow"/>
            <w:rPrChange w:id="506" w:author="Martin Cahill (NESO)" w:date="2025-02-28T14:42:00Z" w16du:dateUtc="2025-02-28T14:42:00Z">
              <w:rPr>
                <w:rFonts w:ascii="Arial" w:hAnsi="Arial" w:cs="Arial"/>
              </w:rPr>
            </w:rPrChange>
          </w:rPr>
          <w:t>or</w:t>
        </w:r>
      </w:ins>
      <w:ins w:id="507" w:author="Angela Quinn (NESO)" w:date="2024-10-27T13:42:00Z">
        <w:r w:rsidR="0D69E9FF" w:rsidRPr="00632CAD">
          <w:rPr>
            <w:rFonts w:ascii="Arial" w:hAnsi="Arial" w:cs="Arial"/>
            <w:highlight w:val="yellow"/>
            <w:rPrChange w:id="508" w:author="Martin Cahill (NESO)" w:date="2025-02-28T14:42:00Z" w16du:dateUtc="2025-02-28T14:42:00Z">
              <w:rPr>
                <w:rFonts w:ascii="Arial" w:hAnsi="Arial" w:cs="Arial"/>
              </w:rPr>
            </w:rPrChange>
          </w:rPr>
          <w:t xml:space="preserve"> </w:t>
        </w:r>
        <w:r w:rsidR="0D69E9FF" w:rsidRPr="00632CAD">
          <w:rPr>
            <w:rFonts w:ascii="Arial" w:hAnsi="Arial" w:cs="Arial"/>
            <w:b/>
            <w:bCs/>
            <w:highlight w:val="yellow"/>
            <w:rPrChange w:id="509" w:author="Martin Cahill (NESO)" w:date="2025-02-28T14:42:00Z" w16du:dateUtc="2025-02-28T14:42:00Z">
              <w:rPr>
                <w:rFonts w:ascii="Arial" w:hAnsi="Arial" w:cs="Arial"/>
                <w:b/>
                <w:bCs/>
              </w:rPr>
            </w:rPrChange>
          </w:rPr>
          <w:t>The Company’s</w:t>
        </w:r>
        <w:r w:rsidR="0D69E9FF" w:rsidRPr="00632CAD">
          <w:rPr>
            <w:rFonts w:ascii="Arial" w:hAnsi="Arial" w:cs="Arial"/>
            <w:highlight w:val="yellow"/>
            <w:rPrChange w:id="510" w:author="Martin Cahill (NESO)" w:date="2025-02-28T14:42:00Z" w16du:dateUtc="2025-02-28T14:42:00Z">
              <w:rPr>
                <w:rFonts w:ascii="Arial" w:hAnsi="Arial" w:cs="Arial"/>
              </w:rPr>
            </w:rPrChange>
          </w:rPr>
          <w:t xml:space="preserve"> </w:t>
        </w:r>
      </w:ins>
      <w:ins w:id="511" w:author="Angela Quinn (NESO)" w:date="2024-10-18T07:56:00Z">
        <w:r w:rsidR="226C13C7" w:rsidRPr="00632CAD">
          <w:rPr>
            <w:rFonts w:ascii="Arial" w:hAnsi="Arial" w:cs="Arial"/>
            <w:highlight w:val="yellow"/>
            <w:rPrChange w:id="512" w:author="Martin Cahill (NESO)" w:date="2025-02-28T14:42:00Z" w16du:dateUtc="2025-02-28T14:42:00Z">
              <w:rPr>
                <w:rFonts w:ascii="Arial" w:hAnsi="Arial" w:cs="Arial"/>
              </w:rPr>
            </w:rPrChange>
          </w:rPr>
          <w:t>assessment of the</w:t>
        </w:r>
        <w:r w:rsidR="226C13C7" w:rsidRPr="00632CAD">
          <w:rPr>
            <w:rFonts w:ascii="Arial" w:hAnsi="Arial" w:cs="Arial"/>
            <w:b/>
            <w:bCs/>
            <w:highlight w:val="yellow"/>
            <w:rPrChange w:id="513" w:author="Martin Cahill (NESO)" w:date="2025-02-28T14:42:00Z" w16du:dateUtc="2025-02-28T14:42:00Z">
              <w:rPr>
                <w:rFonts w:ascii="Arial" w:hAnsi="Arial" w:cs="Arial"/>
                <w:b/>
                <w:bCs/>
              </w:rPr>
            </w:rPrChange>
          </w:rPr>
          <w:t xml:space="preserve"> </w:t>
        </w:r>
      </w:ins>
      <w:ins w:id="514" w:author="Angela Quinn (NESO)" w:date="2024-10-27T13:42:00Z">
        <w:r w:rsidR="16448B6A" w:rsidRPr="00632CAD">
          <w:rPr>
            <w:rFonts w:ascii="Arial" w:hAnsi="Arial" w:cs="Arial"/>
            <w:b/>
            <w:bCs/>
            <w:highlight w:val="yellow"/>
            <w:rPrChange w:id="515" w:author="Martin Cahill (NESO)" w:date="2025-02-28T14:42:00Z" w16du:dateUtc="2025-02-28T14:42:00Z">
              <w:rPr>
                <w:rFonts w:ascii="Arial" w:hAnsi="Arial" w:cs="Arial"/>
                <w:b/>
                <w:bCs/>
              </w:rPr>
            </w:rPrChange>
          </w:rPr>
          <w:t>Tran</w:t>
        </w:r>
      </w:ins>
      <w:ins w:id="516" w:author="Angela Quinn (NESO)" w:date="2024-10-27T13:43:00Z">
        <w:r w:rsidR="16448B6A" w:rsidRPr="00632CAD">
          <w:rPr>
            <w:rFonts w:ascii="Arial" w:hAnsi="Arial" w:cs="Arial"/>
            <w:b/>
            <w:bCs/>
            <w:highlight w:val="yellow"/>
            <w:rPrChange w:id="517" w:author="Martin Cahill (NESO)" w:date="2025-02-28T14:42:00Z" w16du:dateUtc="2025-02-28T14:42:00Z">
              <w:rPr>
                <w:rFonts w:ascii="Arial" w:hAnsi="Arial" w:cs="Arial"/>
                <w:b/>
                <w:bCs/>
              </w:rPr>
            </w:rPrChange>
          </w:rPr>
          <w:t>sm</w:t>
        </w:r>
      </w:ins>
      <w:ins w:id="518" w:author="Angela Quinn (NESO)" w:date="2024-10-27T13:44:00Z">
        <w:r w:rsidR="31A383C2" w:rsidRPr="00632CAD">
          <w:rPr>
            <w:rFonts w:ascii="Arial" w:hAnsi="Arial" w:cs="Arial"/>
            <w:b/>
            <w:bCs/>
            <w:highlight w:val="yellow"/>
            <w:rPrChange w:id="519" w:author="Martin Cahill (NESO)" w:date="2025-02-28T14:42:00Z" w16du:dateUtc="2025-02-28T14:42:00Z">
              <w:rPr>
                <w:rFonts w:ascii="Arial" w:hAnsi="Arial" w:cs="Arial"/>
                <w:b/>
                <w:bCs/>
              </w:rPr>
            </w:rPrChange>
          </w:rPr>
          <w:t>iss</w:t>
        </w:r>
      </w:ins>
      <w:ins w:id="520" w:author="Angela Quinn (NESO)" w:date="2024-10-27T13:43:00Z">
        <w:r w:rsidR="16448B6A" w:rsidRPr="00632CAD">
          <w:rPr>
            <w:rFonts w:ascii="Arial" w:hAnsi="Arial" w:cs="Arial"/>
            <w:b/>
            <w:bCs/>
            <w:highlight w:val="yellow"/>
            <w:rPrChange w:id="521" w:author="Martin Cahill (NESO)" w:date="2025-02-28T14:42:00Z" w16du:dateUtc="2025-02-28T14:42:00Z">
              <w:rPr>
                <w:rFonts w:ascii="Arial" w:hAnsi="Arial" w:cs="Arial"/>
                <w:b/>
                <w:bCs/>
              </w:rPr>
            </w:rPrChange>
          </w:rPr>
          <w:t>ion Evaluation Applicatio</w:t>
        </w:r>
      </w:ins>
      <w:ins w:id="522" w:author="Angela Quinn (NESO)" w:date="2024-10-18T07:56:00Z">
        <w:r w:rsidR="226C13C7" w:rsidRPr="00632CAD">
          <w:rPr>
            <w:rFonts w:ascii="Arial" w:hAnsi="Arial" w:cs="Arial"/>
            <w:b/>
            <w:bCs/>
            <w:highlight w:val="yellow"/>
            <w:rPrChange w:id="523" w:author="Martin Cahill (NESO)" w:date="2025-02-28T14:42:00Z" w16du:dateUtc="2025-02-28T14:42:00Z">
              <w:rPr>
                <w:rFonts w:ascii="Arial" w:hAnsi="Arial" w:cs="Arial"/>
                <w:b/>
                <w:bCs/>
              </w:rPr>
            </w:rPrChange>
          </w:rPr>
          <w:t>n</w:t>
        </w:r>
      </w:ins>
      <w:r w:rsidR="00201978" w:rsidRPr="00632CAD">
        <w:rPr>
          <w:rFonts w:ascii="Arial" w:hAnsi="Arial" w:cs="Arial"/>
          <w:b/>
          <w:bCs/>
          <w:highlight w:val="yellow"/>
          <w:rPrChange w:id="524" w:author="Martin Cahill (NESO)" w:date="2025-02-28T14:42:00Z" w16du:dateUtc="2025-02-28T14:42:00Z">
            <w:rPr>
              <w:rFonts w:ascii="Arial" w:hAnsi="Arial" w:cs="Arial"/>
              <w:b/>
              <w:bCs/>
            </w:rPr>
          </w:rPrChange>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r w:rsidRPr="00632CAD">
        <w:rPr>
          <w:rFonts w:ascii="Arial" w:hAnsi="Arial" w:cs="Arial"/>
          <w:highlight w:val="yellow"/>
          <w:rPrChange w:id="525" w:author="Martin Cahill (NESO)" w:date="2025-02-28T14:42:00Z" w16du:dateUtc="2025-02-28T14:42:00Z">
            <w:rPr>
              <w:rFonts w:ascii="Arial" w:hAnsi="Arial" w:cs="Arial"/>
            </w:rPr>
          </w:rPrChange>
        </w:rPr>
        <w:t>,</w:t>
      </w:r>
      <w:ins w:id="526" w:author="Lizzie Timmins (NESO)" w:date="2024-10-15T14:47:00Z">
        <w:r w:rsidR="0FB76756" w:rsidRPr="00632CAD">
          <w:rPr>
            <w:rFonts w:ascii="Arial" w:hAnsi="Arial" w:cs="Arial"/>
            <w:highlight w:val="yellow"/>
            <w:rPrChange w:id="527" w:author="Martin Cahill (NESO)" w:date="2025-02-28T14:42:00Z" w16du:dateUtc="2025-02-28T14:42:00Z">
              <w:rPr>
                <w:rFonts w:ascii="Arial" w:hAnsi="Arial" w:cs="Arial"/>
              </w:rPr>
            </w:rPrChange>
          </w:rPr>
          <w:t xml:space="preserve"> </w:t>
        </w:r>
        <w:r w:rsidR="0FB76756" w:rsidRPr="00632CAD">
          <w:rPr>
            <w:rFonts w:ascii="Arial" w:hAnsi="Arial" w:cs="Arial"/>
            <w:b/>
            <w:bCs/>
            <w:highlight w:val="yellow"/>
            <w:rPrChange w:id="528" w:author="Martin Cahill (NESO)" w:date="2025-02-28T14:42:00Z" w16du:dateUtc="2025-02-28T14:42:00Z">
              <w:rPr>
                <w:rFonts w:ascii="Arial" w:hAnsi="Arial" w:cs="Arial"/>
                <w:b/>
                <w:bCs/>
              </w:rPr>
            </w:rPrChange>
          </w:rPr>
          <w:t>The Company</w:t>
        </w:r>
        <w:r w:rsidR="0FB76756" w:rsidRPr="00632CAD">
          <w:rPr>
            <w:rFonts w:ascii="Arial" w:hAnsi="Arial" w:cs="Arial"/>
            <w:highlight w:val="yellow"/>
            <w:rPrChange w:id="529" w:author="Martin Cahill (NESO)" w:date="2025-02-28T14:42:00Z" w16du:dateUtc="2025-02-28T14:42:00Z">
              <w:rPr>
                <w:rFonts w:ascii="Arial" w:hAnsi="Arial" w:cs="Arial"/>
              </w:rPr>
            </w:rPrChange>
          </w:rPr>
          <w:t xml:space="preserve"> shall notify the </w:t>
        </w:r>
        <w:r w:rsidR="0FB76756" w:rsidRPr="00632CAD">
          <w:rPr>
            <w:rFonts w:ascii="Arial" w:hAnsi="Arial" w:cs="Arial"/>
            <w:b/>
            <w:bCs/>
            <w:highlight w:val="yellow"/>
            <w:rPrChange w:id="530" w:author="Martin Cahill (NESO)" w:date="2025-02-28T14:42:00Z" w16du:dateUtc="2025-02-28T14:42:00Z">
              <w:rPr>
                <w:rFonts w:ascii="Arial" w:hAnsi="Arial" w:cs="Arial"/>
                <w:b/>
                <w:bCs/>
              </w:rPr>
            </w:rPrChange>
          </w:rPr>
          <w:t>User</w:t>
        </w:r>
        <w:r w:rsidR="0FB76756" w:rsidRPr="00632CAD">
          <w:rPr>
            <w:rFonts w:ascii="Arial" w:hAnsi="Arial" w:cs="Arial"/>
            <w:highlight w:val="yellow"/>
            <w:rPrChange w:id="531" w:author="Martin Cahill (NESO)" w:date="2025-02-28T14:42:00Z" w16du:dateUtc="2025-02-28T14:42:00Z">
              <w:rPr>
                <w:rFonts w:ascii="Arial" w:hAnsi="Arial" w:cs="Arial"/>
              </w:rPr>
            </w:rPrChange>
          </w:rPr>
          <w:t xml:space="preserve"> in the form at Exhibit </w:t>
        </w:r>
      </w:ins>
      <w:ins w:id="532" w:author="Angela Quinn (NESO)" w:date="2024-10-18T07:50:00Z">
        <w:r w:rsidR="0740B19F" w:rsidRPr="00632CAD">
          <w:rPr>
            <w:rFonts w:ascii="Arial" w:hAnsi="Arial" w:cs="Arial"/>
            <w:highlight w:val="yellow"/>
            <w:rPrChange w:id="533" w:author="Martin Cahill (NESO)" w:date="2025-02-28T14:42:00Z" w16du:dateUtc="2025-02-28T14:42:00Z">
              <w:rPr>
                <w:rFonts w:ascii="Arial" w:hAnsi="Arial" w:cs="Arial"/>
              </w:rPr>
            </w:rPrChange>
          </w:rPr>
          <w:t>V</w:t>
        </w:r>
      </w:ins>
      <w:ins w:id="534" w:author="Lizzie Timmins (NESO)" w:date="2024-10-31T13:00:00Z">
        <w:r w:rsidR="00113F90" w:rsidRPr="00632CAD">
          <w:rPr>
            <w:rFonts w:ascii="Arial" w:hAnsi="Arial" w:cs="Arial"/>
            <w:highlight w:val="yellow"/>
            <w:rPrChange w:id="535" w:author="Martin Cahill (NESO)" w:date="2025-02-28T14:42:00Z" w16du:dateUtc="2025-02-28T14:42:00Z">
              <w:rPr>
                <w:rFonts w:ascii="Arial" w:hAnsi="Arial" w:cs="Arial"/>
              </w:rPr>
            </w:rPrChange>
          </w:rPr>
          <w:t xml:space="preserve"> </w:t>
        </w:r>
      </w:ins>
      <w:ins w:id="536" w:author="Claire Goult (NESO)" w:date="2024-10-31T12:52:00Z">
        <w:r w:rsidR="00FD0D25" w:rsidRPr="00632CAD">
          <w:rPr>
            <w:rFonts w:ascii="Arial" w:hAnsi="Arial" w:cs="Arial"/>
            <w:highlight w:val="yellow"/>
            <w:rPrChange w:id="537" w:author="Martin Cahill (NESO)" w:date="2025-02-28T14:42:00Z" w16du:dateUtc="2025-02-28T14:42:00Z">
              <w:rPr>
                <w:rFonts w:ascii="Arial" w:hAnsi="Arial" w:cs="Arial"/>
              </w:rPr>
            </w:rPrChange>
          </w:rPr>
          <w:t xml:space="preserve">as soon as reasonably practical </w:t>
        </w:r>
        <w:r w:rsidR="001034DE" w:rsidRPr="00632CAD">
          <w:rPr>
            <w:rFonts w:ascii="Arial" w:hAnsi="Arial" w:cs="Arial"/>
            <w:highlight w:val="yellow"/>
            <w:rPrChange w:id="538" w:author="Martin Cahill (NESO)" w:date="2025-02-28T14:42:00Z" w16du:dateUtc="2025-02-28T14:42:00Z">
              <w:rPr>
                <w:rFonts w:ascii="Arial" w:hAnsi="Arial" w:cs="Arial"/>
              </w:rPr>
            </w:rPrChange>
          </w:rPr>
          <w:t xml:space="preserve">and in any event prior to the end of the </w:t>
        </w:r>
        <w:r w:rsidR="001034DE" w:rsidRPr="00632CAD">
          <w:rPr>
            <w:rFonts w:ascii="Arial" w:hAnsi="Arial" w:cs="Arial"/>
            <w:b/>
            <w:bCs/>
            <w:highlight w:val="yellow"/>
            <w:rPrChange w:id="539" w:author="Martin Cahill (NESO)" w:date="2025-02-28T14:42:00Z" w16du:dateUtc="2025-02-28T14:42:00Z">
              <w:rPr>
                <w:rFonts w:ascii="Arial" w:hAnsi="Arial" w:cs="Arial"/>
                <w:b/>
                <w:bCs/>
              </w:rPr>
            </w:rPrChange>
          </w:rPr>
          <w:t>Gated Des</w:t>
        </w:r>
      </w:ins>
      <w:ins w:id="540" w:author="Claire Goult (NESO)" w:date="2024-10-31T12:53:00Z">
        <w:r w:rsidR="001034DE" w:rsidRPr="00632CAD">
          <w:rPr>
            <w:rFonts w:ascii="Arial" w:hAnsi="Arial" w:cs="Arial"/>
            <w:b/>
            <w:bCs/>
            <w:highlight w:val="yellow"/>
            <w:rPrChange w:id="541" w:author="Martin Cahill (NESO)" w:date="2025-02-28T14:42:00Z" w16du:dateUtc="2025-02-28T14:42:00Z">
              <w:rPr>
                <w:rFonts w:ascii="Arial" w:hAnsi="Arial" w:cs="Arial"/>
                <w:b/>
                <w:bCs/>
              </w:rPr>
            </w:rPrChange>
          </w:rPr>
          <w:t xml:space="preserve">ign </w:t>
        </w:r>
      </w:ins>
      <w:ins w:id="542" w:author="Claire Goult (NESO)" w:date="2024-10-31T12:52:00Z">
        <w:r w:rsidR="001034DE" w:rsidRPr="00632CAD">
          <w:rPr>
            <w:rFonts w:ascii="Arial" w:hAnsi="Arial" w:cs="Arial"/>
            <w:b/>
            <w:bCs/>
            <w:highlight w:val="yellow"/>
            <w:rPrChange w:id="543" w:author="Martin Cahill (NESO)" w:date="2025-02-28T14:42:00Z" w16du:dateUtc="2025-02-28T14:42:00Z">
              <w:rPr>
                <w:rFonts w:ascii="Arial" w:hAnsi="Arial" w:cs="Arial"/>
                <w:b/>
                <w:bCs/>
              </w:rPr>
            </w:rPrChange>
          </w:rPr>
          <w:t>Process</w:t>
        </w:r>
        <w:r w:rsidR="001034DE" w:rsidRPr="00632CAD">
          <w:rPr>
            <w:rFonts w:ascii="Arial" w:hAnsi="Arial" w:cs="Arial"/>
            <w:highlight w:val="yellow"/>
            <w:rPrChange w:id="544" w:author="Martin Cahill (NESO)" w:date="2025-02-28T14:42:00Z" w16du:dateUtc="2025-02-28T14:42:00Z">
              <w:rPr>
                <w:rFonts w:ascii="Arial" w:hAnsi="Arial" w:cs="Arial"/>
              </w:rPr>
            </w:rPrChange>
          </w:rPr>
          <w:t xml:space="preserve"> </w:t>
        </w:r>
      </w:ins>
      <w:ins w:id="545" w:author="Angela Quinn (NESO)" w:date="2024-10-18T07:51:00Z">
        <w:r w:rsidR="44A0DA66" w:rsidRPr="00632CAD">
          <w:rPr>
            <w:rFonts w:ascii="Arial" w:hAnsi="Arial" w:cs="Arial"/>
            <w:highlight w:val="yellow"/>
            <w:rPrChange w:id="546" w:author="Martin Cahill (NESO)" w:date="2025-02-28T14:42:00Z" w16du:dateUtc="2025-02-28T14:42:00Z">
              <w:rPr>
                <w:rFonts w:ascii="Arial" w:hAnsi="Arial" w:cs="Arial"/>
              </w:rPr>
            </w:rPrChange>
          </w:rPr>
          <w:t xml:space="preserve">and </w:t>
        </w:r>
      </w:ins>
      <w:ins w:id="547" w:author="Claire Goult (NESO)" w:date="2024-10-31T12:55:00Z">
        <w:r w:rsidR="009835F0" w:rsidRPr="00632CAD">
          <w:rPr>
            <w:rFonts w:ascii="Arial" w:hAnsi="Arial" w:cs="Arial"/>
            <w:highlight w:val="yellow"/>
            <w:rPrChange w:id="548" w:author="Martin Cahill (NESO)" w:date="2025-02-28T14:42:00Z" w16du:dateUtc="2025-02-28T14:42:00Z">
              <w:rPr>
                <w:rFonts w:ascii="Arial" w:hAnsi="Arial" w:cs="Arial"/>
              </w:rPr>
            </w:rPrChange>
          </w:rPr>
          <w:t xml:space="preserve">in </w:t>
        </w:r>
      </w:ins>
      <w:ins w:id="549" w:author="Claire Goult (NESO)" w:date="2024-10-31T12:56:00Z">
        <w:r w:rsidR="001E6F31" w:rsidRPr="00632CAD">
          <w:rPr>
            <w:rFonts w:ascii="Arial" w:hAnsi="Arial" w:cs="Arial"/>
            <w:highlight w:val="yellow"/>
            <w:rPrChange w:id="550" w:author="Martin Cahill (NESO)" w:date="2025-02-28T14:42:00Z" w16du:dateUtc="2025-02-28T14:42:00Z">
              <w:rPr>
                <w:rFonts w:ascii="Arial" w:hAnsi="Arial" w:cs="Arial"/>
              </w:rPr>
            </w:rPrChange>
          </w:rPr>
          <w:t>such</w:t>
        </w:r>
      </w:ins>
      <w:ins w:id="551" w:author="Claire Goult (NESO)" w:date="2024-10-31T12:55:00Z">
        <w:r w:rsidR="009835F0" w:rsidRPr="00632CAD">
          <w:rPr>
            <w:rFonts w:ascii="Arial" w:hAnsi="Arial" w:cs="Arial"/>
            <w:highlight w:val="yellow"/>
            <w:rPrChange w:id="552" w:author="Martin Cahill (NESO)" w:date="2025-02-28T14:42:00Z" w16du:dateUtc="2025-02-28T14:42:00Z">
              <w:rPr>
                <w:rFonts w:ascii="Arial" w:hAnsi="Arial" w:cs="Arial"/>
              </w:rPr>
            </w:rPrChange>
          </w:rPr>
          <w:t xml:space="preserve"> circumstance</w:t>
        </w:r>
      </w:ins>
      <w:ins w:id="553" w:author="Claire Goult (NESO)" w:date="2024-10-31T12:56:00Z">
        <w:r w:rsidR="001E6F31" w:rsidRPr="00632CAD">
          <w:rPr>
            <w:rFonts w:ascii="Arial" w:hAnsi="Arial" w:cs="Arial"/>
            <w:highlight w:val="yellow"/>
            <w:rPrChange w:id="554" w:author="Martin Cahill (NESO)" w:date="2025-02-28T14:42:00Z" w16du:dateUtc="2025-02-28T14:42:00Z">
              <w:rPr>
                <w:rFonts w:ascii="Arial" w:hAnsi="Arial" w:cs="Arial"/>
              </w:rPr>
            </w:rPrChange>
          </w:rPr>
          <w:t>s</w:t>
        </w:r>
      </w:ins>
      <w:ins w:id="555" w:author="Claire Goult (NESO)" w:date="2024-10-31T12:55:00Z">
        <w:r w:rsidR="009835F0" w:rsidRPr="00632CAD">
          <w:rPr>
            <w:rFonts w:ascii="Arial" w:hAnsi="Arial" w:cs="Arial"/>
            <w:highlight w:val="yellow"/>
            <w:rPrChange w:id="556" w:author="Martin Cahill (NESO)" w:date="2025-02-28T14:42:00Z" w16du:dateUtc="2025-02-28T14:42:00Z">
              <w:rPr>
                <w:rFonts w:ascii="Arial" w:hAnsi="Arial" w:cs="Arial"/>
              </w:rPr>
            </w:rPrChange>
          </w:rPr>
          <w:t xml:space="preserve"> </w:t>
        </w:r>
      </w:ins>
      <w:ins w:id="557" w:author="Angela Quinn (NESO)" w:date="2024-10-18T07:51:00Z">
        <w:r w:rsidR="44A0DA66" w:rsidRPr="00632CAD">
          <w:rPr>
            <w:rFonts w:ascii="Arial" w:hAnsi="Arial" w:cs="Arial"/>
            <w:highlight w:val="yellow"/>
            <w:rPrChange w:id="558" w:author="Martin Cahill (NESO)" w:date="2025-02-28T14:42:00Z" w16du:dateUtc="2025-02-28T14:42:00Z">
              <w:rPr>
                <w:rFonts w:ascii="Arial" w:hAnsi="Arial" w:cs="Arial"/>
              </w:rPr>
            </w:rPrChange>
          </w:rPr>
          <w:t>the</w:t>
        </w:r>
        <w:r w:rsidR="44A0DA66" w:rsidRPr="00632CAD">
          <w:rPr>
            <w:rFonts w:ascii="Arial" w:hAnsi="Arial" w:cs="Arial"/>
            <w:b/>
            <w:bCs/>
            <w:highlight w:val="yellow"/>
            <w:rPrChange w:id="559" w:author="Martin Cahill (NESO)" w:date="2025-02-28T14:42:00Z" w16du:dateUtc="2025-02-28T14:42:00Z">
              <w:rPr>
                <w:rFonts w:ascii="Arial" w:hAnsi="Arial" w:cs="Arial"/>
                <w:b/>
                <w:bCs/>
              </w:rPr>
            </w:rPrChange>
          </w:rPr>
          <w:t xml:space="preserve"> </w:t>
        </w:r>
      </w:ins>
      <w:ins w:id="560" w:author="Angela Quinn (NESO)" w:date="2024-10-27T13:46:00Z">
        <w:r w:rsidR="1356B5BA" w:rsidRPr="00632CAD">
          <w:rPr>
            <w:rFonts w:ascii="Arial" w:hAnsi="Arial" w:cs="Arial"/>
            <w:b/>
            <w:bCs/>
            <w:highlight w:val="yellow"/>
            <w:rPrChange w:id="561" w:author="Martin Cahill (NESO)" w:date="2025-02-28T14:42:00Z" w16du:dateUtc="2025-02-28T14:42:00Z">
              <w:rPr>
                <w:rFonts w:ascii="Arial" w:hAnsi="Arial" w:cs="Arial"/>
                <w:b/>
                <w:bCs/>
              </w:rPr>
            </w:rPrChange>
          </w:rPr>
          <w:t>Transmission Evaluation Application</w:t>
        </w:r>
      </w:ins>
      <w:ins w:id="562" w:author="Angela Quinn (NESO)" w:date="2024-10-18T07:51:00Z">
        <w:r w:rsidR="44A0DA66" w:rsidRPr="00632CAD">
          <w:rPr>
            <w:rFonts w:ascii="Arial" w:hAnsi="Arial" w:cs="Arial"/>
            <w:b/>
            <w:bCs/>
            <w:highlight w:val="yellow"/>
            <w:rPrChange w:id="563" w:author="Martin Cahill (NESO)" w:date="2025-02-28T14:42:00Z" w16du:dateUtc="2025-02-28T14:42:00Z">
              <w:rPr>
                <w:rFonts w:ascii="Arial" w:hAnsi="Arial" w:cs="Arial"/>
                <w:b/>
                <w:bCs/>
              </w:rPr>
            </w:rPrChange>
          </w:rPr>
          <w:t xml:space="preserve"> </w:t>
        </w:r>
        <w:r w:rsidR="44A0DA66" w:rsidRPr="00632CAD">
          <w:rPr>
            <w:rFonts w:ascii="Arial" w:hAnsi="Arial" w:cs="Arial"/>
            <w:highlight w:val="yellow"/>
            <w:rPrChange w:id="564" w:author="Martin Cahill (NESO)" w:date="2025-02-28T14:42:00Z" w16du:dateUtc="2025-02-28T14:42:00Z">
              <w:rPr>
                <w:rFonts w:ascii="Arial" w:hAnsi="Arial" w:cs="Arial"/>
              </w:rPr>
            </w:rPrChange>
          </w:rPr>
          <w:t xml:space="preserve">shall </w:t>
        </w:r>
      </w:ins>
      <w:ins w:id="565" w:author="Angela Quinn (NESO)" w:date="2024-10-27T13:45:00Z">
        <w:r w:rsidR="7A04C766" w:rsidRPr="00632CAD">
          <w:rPr>
            <w:rFonts w:ascii="Arial" w:hAnsi="Arial" w:cs="Arial"/>
            <w:highlight w:val="yellow"/>
            <w:rPrChange w:id="566" w:author="Martin Cahill (NESO)" w:date="2025-02-28T14:42:00Z" w16du:dateUtc="2025-02-28T14:42:00Z">
              <w:rPr>
                <w:rFonts w:ascii="Arial" w:hAnsi="Arial" w:cs="Arial"/>
              </w:rPr>
            </w:rPrChange>
          </w:rPr>
          <w:t xml:space="preserve">be </w:t>
        </w:r>
      </w:ins>
      <w:ins w:id="567" w:author="Claire Goult (NESO)" w:date="2024-10-31T12:56:00Z">
        <w:r w:rsidR="001E6F31" w:rsidRPr="00632CAD">
          <w:rPr>
            <w:rFonts w:ascii="Arial" w:hAnsi="Arial" w:cs="Arial"/>
            <w:highlight w:val="yellow"/>
            <w:rPrChange w:id="568" w:author="Martin Cahill (NESO)" w:date="2025-02-28T14:42:00Z" w16du:dateUtc="2025-02-28T14:42:00Z">
              <w:rPr>
                <w:rFonts w:ascii="Arial" w:hAnsi="Arial" w:cs="Arial"/>
              </w:rPr>
            </w:rPrChange>
          </w:rPr>
          <w:t>concluded</w:t>
        </w:r>
        <w:r w:rsidR="00256C40" w:rsidRPr="00632CAD">
          <w:rPr>
            <w:rFonts w:ascii="Arial" w:hAnsi="Arial" w:cs="Arial"/>
            <w:highlight w:val="yellow"/>
            <w:rPrChange w:id="569" w:author="Martin Cahill (NESO)" w:date="2025-02-28T14:42:00Z" w16du:dateUtc="2025-02-28T14:42:00Z">
              <w:rPr>
                <w:rFonts w:ascii="Arial" w:hAnsi="Arial" w:cs="Arial"/>
              </w:rPr>
            </w:rPrChange>
          </w:rPr>
          <w:t>.</w:t>
        </w:r>
      </w:ins>
      <w:del w:id="570" w:author="Lizzie Timmins (NESO)" w:date="2024-10-15T14:48:00Z">
        <w:r w:rsidRPr="00632CAD" w:rsidDel="00CA2ECB">
          <w:rPr>
            <w:rFonts w:ascii="Arial" w:hAnsi="Arial" w:cs="Arial"/>
            <w:highlight w:val="yellow"/>
            <w:rPrChange w:id="571" w:author="Martin Cahill (NESO)" w:date="2025-02-28T14:42:00Z" w16du:dateUtc="2025-02-28T14:42:00Z">
              <w:rPr>
                <w:rFonts w:ascii="Arial" w:hAnsi="Arial" w:cs="Arial"/>
              </w:rPr>
            </w:rPrChange>
          </w:rPr>
          <w:delText xml:space="preserve"> the </w:delText>
        </w:r>
        <w:r w:rsidRPr="00632CAD" w:rsidDel="00CA2ECB">
          <w:rPr>
            <w:rFonts w:ascii="Arial" w:hAnsi="Arial" w:cs="Arial"/>
            <w:b/>
            <w:bCs/>
            <w:highlight w:val="yellow"/>
            <w:rPrChange w:id="572" w:author="Martin Cahill (NESO)" w:date="2025-02-28T14:42:00Z" w16du:dateUtc="2025-02-28T14:42:00Z">
              <w:rPr>
                <w:rFonts w:ascii="Arial" w:hAnsi="Arial" w:cs="Arial"/>
                <w:b/>
                <w:bCs/>
              </w:rPr>
            </w:rPrChange>
          </w:rPr>
          <w:delText>Statement of Works</w:delText>
        </w:r>
        <w:r w:rsidRPr="00632CAD" w:rsidDel="00CA2ECB">
          <w:rPr>
            <w:rFonts w:ascii="Arial" w:hAnsi="Arial" w:cs="Arial"/>
            <w:highlight w:val="yellow"/>
            <w:rPrChange w:id="573" w:author="Martin Cahill (NESO)" w:date="2025-02-28T14:42:00Z" w16du:dateUtc="2025-02-28T14:42:00Z">
              <w:rPr>
                <w:rFonts w:ascii="Arial" w:hAnsi="Arial" w:cs="Arial"/>
              </w:rPr>
            </w:rPrChange>
          </w:rPr>
          <w:delText xml:space="preserve"> shall complete both the </w:delText>
        </w:r>
        <w:r w:rsidRPr="00632CAD" w:rsidDel="00CA2ECB">
          <w:rPr>
            <w:rFonts w:ascii="Arial" w:hAnsi="Arial" w:cs="Arial"/>
            <w:b/>
            <w:bCs/>
            <w:highlight w:val="yellow"/>
            <w:rPrChange w:id="574" w:author="Martin Cahill (NESO)" w:date="2025-02-28T14:42:00Z" w16du:dateUtc="2025-02-28T14:42:00Z">
              <w:rPr>
                <w:rFonts w:ascii="Arial" w:hAnsi="Arial" w:cs="Arial"/>
                <w:b/>
                <w:bCs/>
              </w:rPr>
            </w:rPrChange>
          </w:rPr>
          <w:delText xml:space="preserve">Request for a Statement of Works </w:delText>
        </w:r>
        <w:r w:rsidRPr="00632CAD" w:rsidDel="00CA2ECB">
          <w:rPr>
            <w:rFonts w:ascii="Arial" w:hAnsi="Arial" w:cs="Arial"/>
            <w:highlight w:val="yellow"/>
            <w:rPrChange w:id="575" w:author="Martin Cahill (NESO)" w:date="2025-02-28T14:42:00Z" w16du:dateUtc="2025-02-28T14:42:00Z">
              <w:rPr>
                <w:rFonts w:ascii="Arial" w:hAnsi="Arial" w:cs="Arial"/>
              </w:rPr>
            </w:rPrChange>
          </w:rPr>
          <w:delText xml:space="preserve">and </w:delText>
        </w:r>
        <w:r w:rsidRPr="00632CAD" w:rsidDel="00CA2ECB">
          <w:rPr>
            <w:rFonts w:ascii="Arial" w:hAnsi="Arial" w:cs="Arial"/>
            <w:b/>
            <w:bCs/>
            <w:highlight w:val="yellow"/>
            <w:rPrChange w:id="576" w:author="Martin Cahill (NESO)" w:date="2025-02-28T14:42:00Z" w16du:dateUtc="2025-02-28T14:42:00Z">
              <w:rPr>
                <w:rFonts w:ascii="Arial" w:hAnsi="Arial" w:cs="Arial"/>
                <w:b/>
                <w:bCs/>
              </w:rPr>
            </w:rPrChange>
          </w:rPr>
          <w:delText>Evaluation of Transmission Impact.</w:delText>
        </w:r>
      </w:del>
      <w:r w:rsidR="33BBDCFA" w:rsidRPr="00632CAD">
        <w:rPr>
          <w:rFonts w:ascii="Arial" w:hAnsi="Arial" w:cs="Arial"/>
          <w:b/>
          <w:bCs/>
          <w:highlight w:val="yellow"/>
          <w:rPrChange w:id="577" w:author="Martin Cahill (NESO)" w:date="2025-02-28T14:42:00Z" w16du:dateUtc="2025-02-28T14:42:00Z">
            <w:rPr>
              <w:rFonts w:ascii="Arial" w:hAnsi="Arial" w:cs="Arial"/>
              <w:b/>
              <w:bCs/>
            </w:rPr>
          </w:rPrChange>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578" w:name="_DV_M85"/>
      <w:bookmarkEnd w:id="578"/>
      <w:ins w:id="579" w:author="Lizzie Timmins (NESO)" w:date="2024-10-15T14:48:00Z">
        <w:r w:rsidRPr="00632CAD">
          <w:rPr>
            <w:rFonts w:ascii="Arial" w:hAnsi="Arial" w:cs="Arial"/>
            <w:highlight w:val="yellow"/>
            <w:rPrChange w:id="580" w:author="Martin Cahill (NESO)" w:date="2025-02-28T14:42:00Z" w16du:dateUtc="2025-02-28T14:42:00Z">
              <w:rPr>
                <w:rFonts w:ascii="Arial" w:hAnsi="Arial" w:cs="Arial"/>
              </w:rPr>
            </w:rPrChange>
          </w:rPr>
          <w:t xml:space="preserve">Except where </w:t>
        </w:r>
        <w:r w:rsidRPr="00632CAD">
          <w:rPr>
            <w:rFonts w:ascii="Arial" w:hAnsi="Arial" w:cs="Arial"/>
            <w:b/>
            <w:bCs/>
            <w:highlight w:val="yellow"/>
            <w:rPrChange w:id="581" w:author="Martin Cahill (NESO)" w:date="2025-02-28T14:42:00Z" w16du:dateUtc="2025-02-28T14:42:00Z">
              <w:rPr>
                <w:rFonts w:ascii="Arial" w:hAnsi="Arial" w:cs="Arial"/>
                <w:b/>
                <w:bCs/>
              </w:rPr>
            </w:rPrChange>
          </w:rPr>
          <w:t>The Company</w:t>
        </w:r>
        <w:r w:rsidRPr="00632CAD">
          <w:rPr>
            <w:rFonts w:ascii="Arial" w:hAnsi="Arial" w:cs="Arial"/>
            <w:highlight w:val="yellow"/>
            <w:rPrChange w:id="582" w:author="Martin Cahill (NESO)" w:date="2025-02-28T14:42:00Z" w16du:dateUtc="2025-02-28T14:42:00Z">
              <w:rPr>
                <w:rFonts w:ascii="Arial" w:hAnsi="Arial" w:cs="Arial"/>
              </w:rPr>
            </w:rPrChange>
          </w:rPr>
          <w:t xml:space="preserve"> confirms otherwise under Paragraph 6.5.5.6, </w:t>
        </w:r>
      </w:ins>
      <w:ins w:id="583" w:author="Angela Quinn (NESO)" w:date="2024-10-31T08:33:00Z">
        <w:r w:rsidR="7BA6D0BF" w:rsidRPr="00632CAD">
          <w:rPr>
            <w:rFonts w:ascii="Arial" w:hAnsi="Arial" w:cs="Arial"/>
            <w:highlight w:val="yellow"/>
            <w:rPrChange w:id="584" w:author="Martin Cahill (NESO)" w:date="2025-02-28T14:42:00Z" w16du:dateUtc="2025-02-28T14:42:00Z">
              <w:rPr>
                <w:rFonts w:ascii="Arial" w:hAnsi="Arial" w:cs="Arial"/>
              </w:rPr>
            </w:rPrChange>
          </w:rPr>
          <w:t>(</w:t>
        </w:r>
      </w:ins>
      <w:ins w:id="585" w:author="Angela Quinn (NESO)" w:date="2024-10-31T08:32:00Z">
        <w:r w:rsidR="2D936A6B" w:rsidRPr="00632CAD">
          <w:rPr>
            <w:rFonts w:ascii="Arial" w:hAnsi="Arial" w:cs="Arial"/>
            <w:highlight w:val="yellow"/>
            <w:rPrChange w:id="586" w:author="Martin Cahill (NESO)" w:date="2025-02-28T14:42:00Z" w16du:dateUtc="2025-02-28T14:42:00Z">
              <w:rPr>
                <w:rFonts w:ascii="Arial" w:hAnsi="Arial" w:cs="Arial"/>
              </w:rPr>
            </w:rPrChange>
          </w:rPr>
          <w:t xml:space="preserve">or it is </w:t>
        </w:r>
      </w:ins>
      <w:ins w:id="587" w:author="Angela Quinn (NESO)" w:date="2024-10-31T08:33:00Z">
        <w:r w:rsidR="3F62CD4B" w:rsidRPr="00632CAD">
          <w:rPr>
            <w:rFonts w:ascii="Arial" w:hAnsi="Arial" w:cs="Arial"/>
            <w:highlight w:val="yellow"/>
            <w:rPrChange w:id="588" w:author="Martin Cahill (NESO)" w:date="2025-02-28T14:42:00Z" w16du:dateUtc="2025-02-28T14:42:00Z">
              <w:rPr>
                <w:rFonts w:ascii="Arial" w:hAnsi="Arial" w:cs="Arial"/>
              </w:rPr>
            </w:rPrChange>
          </w:rPr>
          <w:t xml:space="preserve">otherwise </w:t>
        </w:r>
      </w:ins>
      <w:ins w:id="589" w:author="Angela Quinn (NESO)" w:date="2024-10-31T08:32:00Z">
        <w:r w:rsidR="2D936A6B" w:rsidRPr="00632CAD">
          <w:rPr>
            <w:rFonts w:ascii="Arial" w:hAnsi="Arial" w:cs="Arial"/>
            <w:highlight w:val="yellow"/>
            <w:rPrChange w:id="590" w:author="Martin Cahill (NESO)" w:date="2025-02-28T14:42:00Z" w16du:dateUtc="2025-02-28T14:42:00Z">
              <w:rPr>
                <w:rFonts w:ascii="Arial" w:hAnsi="Arial" w:cs="Arial"/>
              </w:rPr>
            </w:rPrChange>
          </w:rPr>
          <w:t xml:space="preserve">provided for under the </w:t>
        </w:r>
        <w:r w:rsidR="2D936A6B" w:rsidRPr="00632CAD">
          <w:rPr>
            <w:rFonts w:ascii="Arial" w:hAnsi="Arial" w:cs="Arial"/>
            <w:b/>
            <w:bCs/>
            <w:highlight w:val="yellow"/>
            <w:rPrChange w:id="591" w:author="Martin Cahill (NESO)" w:date="2025-02-28T14:42:00Z" w16du:dateUtc="2025-02-28T14:42:00Z">
              <w:rPr>
                <w:rFonts w:ascii="Arial" w:hAnsi="Arial" w:cs="Arial"/>
                <w:b/>
                <w:bCs/>
              </w:rPr>
            </w:rPrChange>
          </w:rPr>
          <w:t>Transmission Impact Assessment</w:t>
        </w:r>
        <w:r w:rsidR="2D936A6B" w:rsidRPr="00632CAD">
          <w:rPr>
            <w:rFonts w:ascii="Arial" w:hAnsi="Arial" w:cs="Arial"/>
            <w:highlight w:val="yellow"/>
            <w:rPrChange w:id="592" w:author="Martin Cahill (NESO)" w:date="2025-02-28T14:42:00Z" w16du:dateUtc="2025-02-28T14:42:00Z">
              <w:rPr>
                <w:rFonts w:ascii="Arial" w:hAnsi="Arial" w:cs="Arial"/>
              </w:rPr>
            </w:rPrChange>
          </w:rPr>
          <w:t xml:space="preserve"> process in the </w:t>
        </w:r>
        <w:r w:rsidR="2D936A6B" w:rsidRPr="00632CAD">
          <w:rPr>
            <w:rFonts w:ascii="Arial" w:hAnsi="Arial" w:cs="Arial"/>
            <w:b/>
            <w:bCs/>
            <w:highlight w:val="yellow"/>
            <w:rPrChange w:id="593" w:author="Martin Cahill (NESO)" w:date="2025-02-28T14:42:00Z" w16du:dateUtc="2025-02-28T14:42:00Z">
              <w:rPr>
                <w:rFonts w:ascii="Arial" w:hAnsi="Arial" w:cs="Arial"/>
                <w:b/>
                <w:bCs/>
              </w:rPr>
            </w:rPrChange>
          </w:rPr>
          <w:t>Bilateral Connection Agreement</w:t>
        </w:r>
      </w:ins>
      <w:ins w:id="594" w:author="Angela Quinn (NESO)" w:date="2024-10-31T08:33:00Z">
        <w:r w:rsidR="11ADF3C5" w:rsidRPr="00632CAD">
          <w:rPr>
            <w:rFonts w:ascii="Arial" w:hAnsi="Arial" w:cs="Arial"/>
            <w:highlight w:val="yellow"/>
            <w:rPrChange w:id="595" w:author="Martin Cahill (NESO)" w:date="2025-02-28T14:42:00Z" w16du:dateUtc="2025-02-28T14:42:00Z">
              <w:rPr>
                <w:rFonts w:ascii="Arial" w:hAnsi="Arial" w:cs="Arial"/>
              </w:rPr>
            </w:rPrChange>
          </w:rPr>
          <w:t>)</w:t>
        </w:r>
      </w:ins>
      <w:ins w:id="596" w:author="Angela Quinn (NESO)" w:date="2024-10-31T08:32:00Z">
        <w:r w:rsidR="2D936A6B" w:rsidRPr="00632CAD">
          <w:rPr>
            <w:rFonts w:ascii="Arial" w:hAnsi="Arial" w:cs="Arial"/>
            <w:highlight w:val="yellow"/>
            <w:rPrChange w:id="597" w:author="Martin Cahill (NESO)" w:date="2025-02-28T14:42:00Z" w16du:dateUtc="2025-02-28T14:42:00Z">
              <w:rPr>
                <w:rFonts w:ascii="Arial" w:hAnsi="Arial" w:cs="Arial"/>
              </w:rPr>
            </w:rPrChange>
          </w:rPr>
          <w:t xml:space="preserve"> </w:t>
        </w:r>
      </w:ins>
      <w:del w:id="598" w:author="Lizzie Timmins (NESO)" w:date="2024-10-15T14:48:00Z">
        <w:r w:rsidRPr="00632CAD" w:rsidDel="00243637">
          <w:rPr>
            <w:rFonts w:ascii="Arial" w:hAnsi="Arial" w:cs="Arial"/>
            <w:highlight w:val="yellow"/>
            <w:rPrChange w:id="599" w:author="Martin Cahill (NESO)" w:date="2025-02-28T14:42:00Z" w16du:dateUtc="2025-02-28T14:42:00Z">
              <w:rPr>
                <w:rFonts w:ascii="Arial" w:hAnsi="Arial" w:cs="Arial"/>
              </w:rPr>
            </w:rPrChange>
          </w:rPr>
          <w:delText xml:space="preserve">Where </w:delText>
        </w:r>
        <w:r w:rsidRPr="00632CAD" w:rsidDel="00243637">
          <w:rPr>
            <w:rFonts w:ascii="Arial" w:hAnsi="Arial" w:cs="Arial"/>
            <w:b/>
            <w:bCs/>
            <w:highlight w:val="yellow"/>
            <w:rPrChange w:id="600"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601" w:author="Martin Cahill (NESO)" w:date="2025-02-28T14:42:00Z" w16du:dateUtc="2025-02-28T14:42:00Z">
              <w:rPr>
                <w:rFonts w:ascii="Arial" w:hAnsi="Arial" w:cs="Arial"/>
              </w:rPr>
            </w:rPrChange>
          </w:rPr>
          <w:delText xml:space="preserve">believes the </w:delText>
        </w:r>
        <w:r w:rsidRPr="00632CAD" w:rsidDel="00243637">
          <w:rPr>
            <w:rFonts w:ascii="Arial" w:hAnsi="Arial" w:cs="Arial"/>
            <w:b/>
            <w:bCs/>
            <w:highlight w:val="yellow"/>
            <w:rPrChange w:id="602" w:author="Martin Cahill (NESO)" w:date="2025-02-28T14:42:00Z" w16du:dateUtc="2025-02-28T14:42:00Z">
              <w:rPr>
                <w:rFonts w:ascii="Arial" w:hAnsi="Arial" w:cs="Arial"/>
                <w:b/>
                <w:bCs/>
              </w:rPr>
            </w:rPrChange>
          </w:rPr>
          <w:delText xml:space="preserve">Power Station(s) </w:delText>
        </w:r>
        <w:r w:rsidRPr="00632CAD" w:rsidDel="00243637">
          <w:rPr>
            <w:rFonts w:ascii="Arial" w:hAnsi="Arial" w:cs="Arial"/>
            <w:highlight w:val="yellow"/>
            <w:rPrChange w:id="603" w:author="Martin Cahill (NESO)" w:date="2025-02-28T14:42:00Z" w16du:dateUtc="2025-02-28T14:42:00Z">
              <w:rPr>
                <w:rFonts w:ascii="Arial" w:hAnsi="Arial" w:cs="Arial"/>
              </w:rPr>
            </w:rPrChange>
          </w:rPr>
          <w:delText xml:space="preserve">has a significant impact on the </w:delText>
        </w:r>
        <w:r w:rsidRPr="00632CAD" w:rsidDel="00243637">
          <w:rPr>
            <w:rFonts w:ascii="Arial" w:hAnsi="Arial" w:cs="Arial"/>
            <w:b/>
            <w:bCs/>
            <w:highlight w:val="yellow"/>
            <w:rPrChange w:id="604" w:author="Martin Cahill (NESO)" w:date="2025-02-28T14:42:00Z" w16du:dateUtc="2025-02-28T14:42:00Z">
              <w:rPr>
                <w:rFonts w:ascii="Arial" w:hAnsi="Arial" w:cs="Arial"/>
                <w:b/>
                <w:bCs/>
              </w:rPr>
            </w:rPrChange>
          </w:rPr>
          <w:delText>National Electricity Transmission System</w:delText>
        </w:r>
        <w:r w:rsidRPr="00632CAD" w:rsidDel="00243637">
          <w:rPr>
            <w:rFonts w:ascii="Arial" w:hAnsi="Arial" w:cs="Arial"/>
            <w:highlight w:val="yellow"/>
            <w:rPrChange w:id="605" w:author="Martin Cahill (NESO)" w:date="2025-02-28T14:42:00Z" w16du:dateUtc="2025-02-28T14:42:00Z">
              <w:rPr>
                <w:rFonts w:ascii="Arial" w:hAnsi="Arial" w:cs="Arial"/>
              </w:rPr>
            </w:rPrChange>
          </w:rPr>
          <w:delText xml:space="preserve"> (as described in paragraph 6.5.1(b)) and the </w:delText>
        </w:r>
        <w:r w:rsidRPr="00632CAD" w:rsidDel="00243637">
          <w:rPr>
            <w:rFonts w:ascii="Arial" w:hAnsi="Arial" w:cs="Arial"/>
            <w:b/>
            <w:bCs/>
            <w:highlight w:val="yellow"/>
            <w:rPrChange w:id="606" w:author="Martin Cahill (NESO)" w:date="2025-02-28T14:42:00Z" w16du:dateUtc="2025-02-28T14:42:00Z">
              <w:rPr>
                <w:rFonts w:ascii="Arial" w:hAnsi="Arial" w:cs="Arial"/>
                <w:b/>
                <w:bCs/>
              </w:rPr>
            </w:rPrChange>
          </w:rPr>
          <w:delText xml:space="preserve">Statement of Works </w:delText>
        </w:r>
        <w:r w:rsidRPr="00632CAD" w:rsidDel="00243637">
          <w:rPr>
            <w:rFonts w:ascii="Arial" w:hAnsi="Arial" w:cs="Arial"/>
            <w:highlight w:val="yellow"/>
            <w:rPrChange w:id="607" w:author="Martin Cahill (NESO)" w:date="2025-02-28T14:42:00Z" w16du:dateUtc="2025-02-28T14:42:00Z">
              <w:rPr>
                <w:rFonts w:ascii="Arial" w:hAnsi="Arial" w:cs="Arial"/>
              </w:rPr>
            </w:rPrChange>
          </w:rPr>
          <w:delText xml:space="preserve">indicates that works are required and/or </w:delText>
        </w:r>
        <w:r w:rsidRPr="00632CAD" w:rsidDel="00243637">
          <w:rPr>
            <w:rFonts w:ascii="Arial" w:hAnsi="Arial" w:cs="Arial"/>
            <w:b/>
            <w:bCs/>
            <w:highlight w:val="yellow"/>
            <w:rPrChange w:id="608" w:author="Martin Cahill (NESO)" w:date="2025-02-28T14:42:00Z" w16du:dateUtc="2025-02-28T14:42:00Z">
              <w:rPr>
                <w:rFonts w:ascii="Arial" w:hAnsi="Arial" w:cs="Arial"/>
                <w:b/>
                <w:bCs/>
              </w:rPr>
            </w:rPrChange>
          </w:rPr>
          <w:delText xml:space="preserve">Site Specific Requirements </w:delText>
        </w:r>
        <w:r w:rsidRPr="00632CAD" w:rsidDel="00243637">
          <w:rPr>
            <w:rFonts w:ascii="Arial" w:hAnsi="Arial" w:cs="Arial"/>
            <w:highlight w:val="yellow"/>
            <w:rPrChange w:id="609" w:author="Martin Cahill (NESO)" w:date="2025-02-28T14:42:00Z" w16du:dateUtc="2025-02-28T14:42:00Z">
              <w:rPr>
                <w:rFonts w:ascii="Arial" w:hAnsi="Arial" w:cs="Arial"/>
              </w:rPr>
            </w:rPrChange>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610" w:author="Lizzie Timmins (NESO)" w:date="2024-10-15T14:48:00Z">
        <w:r w:rsidRPr="00632CAD" w:rsidDel="00243637">
          <w:rPr>
            <w:rFonts w:ascii="Arial" w:hAnsi="Arial" w:cs="Arial"/>
            <w:highlight w:val="yellow"/>
            <w:rPrChange w:id="611" w:author="Martin Cahill (NESO)" w:date="2025-02-28T14:42:00Z" w16du:dateUtc="2025-02-28T14:42:00Z">
              <w:rPr>
                <w:rFonts w:ascii="Arial" w:hAnsi="Arial" w:cs="Arial"/>
              </w:rPr>
            </w:rPrChange>
          </w:rPr>
          <w:delText xml:space="preserve">fail to return to </w:delText>
        </w:r>
        <w:r w:rsidRPr="00632CAD" w:rsidDel="00243637">
          <w:rPr>
            <w:rFonts w:ascii="Arial" w:hAnsi="Arial" w:cs="Arial"/>
            <w:b/>
            <w:bCs/>
            <w:highlight w:val="yellow"/>
            <w:rPrChange w:id="612"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613" w:author="Martin Cahill (NESO)" w:date="2025-02-28T14:42:00Z" w16du:dateUtc="2025-02-28T14:42:00Z">
              <w:rPr>
                <w:rFonts w:ascii="Arial" w:hAnsi="Arial" w:cs="Arial"/>
              </w:rPr>
            </w:rPrChange>
          </w:rPr>
          <w:delText xml:space="preserve">a signed and completed </w:delText>
        </w:r>
        <w:r w:rsidRPr="00632CAD" w:rsidDel="00243637">
          <w:rPr>
            <w:rFonts w:ascii="Arial" w:hAnsi="Arial" w:cs="Arial"/>
            <w:b/>
            <w:bCs/>
            <w:highlight w:val="yellow"/>
            <w:rPrChange w:id="614" w:author="Martin Cahill (NESO)" w:date="2025-02-28T14:42:00Z" w16du:dateUtc="2025-02-28T14:42:00Z">
              <w:rPr>
                <w:rFonts w:ascii="Arial" w:hAnsi="Arial" w:cs="Arial"/>
                <w:b/>
                <w:bCs/>
              </w:rPr>
            </w:rPrChange>
          </w:rPr>
          <w:delText xml:space="preserve">Confirmation of Project Progression </w:delText>
        </w:r>
        <w:r w:rsidRPr="00632CAD" w:rsidDel="00243637">
          <w:rPr>
            <w:rFonts w:ascii="Arial" w:hAnsi="Arial" w:cs="Arial"/>
            <w:highlight w:val="yellow"/>
            <w:rPrChange w:id="615" w:author="Martin Cahill (NESO)" w:date="2025-02-28T14:42:00Z" w16du:dateUtc="2025-02-28T14:42:00Z">
              <w:rPr>
                <w:rFonts w:ascii="Arial" w:hAnsi="Arial" w:cs="Arial"/>
              </w:rPr>
            </w:rPrChange>
          </w:rPr>
          <w:delText>(together with the appropriate fee)</w:delText>
        </w:r>
        <w:r w:rsidRPr="00632CAD" w:rsidDel="00243637">
          <w:rPr>
            <w:rFonts w:ascii="Arial" w:hAnsi="Arial" w:cs="Arial"/>
            <w:b/>
            <w:bCs/>
            <w:highlight w:val="yellow"/>
            <w:rPrChange w:id="616" w:author="Martin Cahill (NESO)" w:date="2025-02-28T14:42:00Z" w16du:dateUtc="2025-02-28T14:42:00Z">
              <w:rPr>
                <w:rFonts w:ascii="Arial" w:hAnsi="Arial" w:cs="Arial"/>
                <w:b/>
                <w:bCs/>
              </w:rPr>
            </w:rPrChange>
          </w:rPr>
          <w:delText xml:space="preserve"> </w:delText>
        </w:r>
        <w:r w:rsidRPr="00632CAD" w:rsidDel="00243637">
          <w:rPr>
            <w:rFonts w:ascii="Arial" w:hAnsi="Arial" w:cs="Arial"/>
            <w:highlight w:val="yellow"/>
            <w:rPrChange w:id="617" w:author="Martin Cahill (NESO)" w:date="2025-02-28T14:42:00Z" w16du:dateUtc="2025-02-28T14:42:00Z">
              <w:rPr>
                <w:rFonts w:ascii="Arial" w:hAnsi="Arial" w:cs="Arial"/>
              </w:rPr>
            </w:rPrChange>
          </w:rPr>
          <w:delText xml:space="preserve">within 90 </w:delText>
        </w:r>
        <w:r w:rsidRPr="00632CAD" w:rsidDel="00243637">
          <w:rPr>
            <w:rFonts w:ascii="Arial" w:hAnsi="Arial" w:cs="Arial"/>
            <w:b/>
            <w:bCs/>
            <w:highlight w:val="yellow"/>
            <w:rPrChange w:id="618" w:author="Martin Cahill (NESO)" w:date="2025-02-28T14:42:00Z" w16du:dateUtc="2025-02-28T14:42:00Z">
              <w:rPr>
                <w:rFonts w:ascii="Arial" w:hAnsi="Arial" w:cs="Arial"/>
                <w:b/>
                <w:bCs/>
              </w:rPr>
            </w:rPrChange>
          </w:rPr>
          <w:delText xml:space="preserve">Business Days </w:delText>
        </w:r>
        <w:r w:rsidRPr="00632CAD" w:rsidDel="00243637">
          <w:rPr>
            <w:rFonts w:ascii="Arial" w:hAnsi="Arial" w:cs="Arial"/>
            <w:highlight w:val="yellow"/>
            <w:rPrChange w:id="619" w:author="Martin Cahill (NESO)" w:date="2025-02-28T14:42:00Z" w16du:dateUtc="2025-02-28T14:42:00Z">
              <w:rPr>
                <w:rFonts w:ascii="Arial" w:hAnsi="Arial" w:cs="Arial"/>
              </w:rPr>
            </w:rPrChange>
          </w:rPr>
          <w:delText xml:space="preserve">from such notification under Paragraph 6.5.5.3, the </w:delText>
        </w:r>
        <w:r w:rsidRPr="00632CAD" w:rsidDel="00243637">
          <w:rPr>
            <w:rFonts w:ascii="Arial" w:hAnsi="Arial" w:cs="Arial"/>
            <w:b/>
            <w:bCs/>
            <w:highlight w:val="yellow"/>
            <w:rPrChange w:id="620"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621" w:author="Martin Cahill (NESO)" w:date="2025-02-28T14:42:00Z" w16du:dateUtc="2025-02-28T14:42:00Z">
              <w:rPr>
                <w:rFonts w:ascii="Arial" w:hAnsi="Arial" w:cs="Arial"/>
              </w:rPr>
            </w:rPrChange>
          </w:rPr>
          <w:delText xml:space="preserve">shall be deemed withdrawn and the </w:delText>
        </w:r>
        <w:r w:rsidRPr="00632CAD" w:rsidDel="00243637">
          <w:rPr>
            <w:rFonts w:ascii="Arial" w:hAnsi="Arial" w:cs="Arial"/>
            <w:b/>
            <w:bCs/>
            <w:highlight w:val="yellow"/>
            <w:rPrChange w:id="622" w:author="Martin Cahill (NESO)" w:date="2025-02-28T14:42:00Z" w16du:dateUtc="2025-02-28T14:42:00Z">
              <w:rPr>
                <w:rFonts w:ascii="Arial" w:hAnsi="Arial" w:cs="Arial"/>
                <w:b/>
                <w:bCs/>
              </w:rPr>
            </w:rPrChange>
          </w:rPr>
          <w:delText xml:space="preserve">User </w:delText>
        </w:r>
        <w:r w:rsidRPr="00632CAD" w:rsidDel="00243637">
          <w:rPr>
            <w:rFonts w:ascii="Arial" w:hAnsi="Arial" w:cs="Arial"/>
            <w:highlight w:val="yellow"/>
            <w:rPrChange w:id="623" w:author="Martin Cahill (NESO)" w:date="2025-02-28T14:42:00Z" w16du:dateUtc="2025-02-28T14:42:00Z">
              <w:rPr>
                <w:rFonts w:ascii="Arial" w:hAnsi="Arial" w:cs="Arial"/>
              </w:rPr>
            </w:rPrChange>
          </w:rPr>
          <w:delText xml:space="preserve">who owns or operates a </w:delText>
        </w:r>
        <w:r w:rsidRPr="00632CAD" w:rsidDel="00243637">
          <w:rPr>
            <w:rFonts w:ascii="Arial" w:hAnsi="Arial" w:cs="Arial"/>
            <w:b/>
            <w:bCs/>
            <w:highlight w:val="yellow"/>
            <w:rPrChange w:id="624" w:author="Martin Cahill (NESO)" w:date="2025-02-28T14:42:00Z" w16du:dateUtc="2025-02-28T14:42:00Z">
              <w:rPr>
                <w:rFonts w:ascii="Arial" w:hAnsi="Arial" w:cs="Arial"/>
                <w:b/>
                <w:bCs/>
              </w:rPr>
            </w:rPrChange>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625" w:author="Lizzie Timmins (NESO)" w:date="2024-10-15T14:49:00Z">
        <w:r w:rsidR="00065E06" w:rsidRPr="00632CAD">
          <w:rPr>
            <w:rFonts w:ascii="Arial" w:hAnsi="Arial" w:cs="Arial"/>
            <w:highlight w:val="yellow"/>
            <w:rPrChange w:id="626" w:author="Martin Cahill (NESO)" w:date="2025-02-28T14:42:00Z" w16du:dateUtc="2025-02-28T14:42:00Z">
              <w:rPr>
                <w:rFonts w:ascii="Arial" w:hAnsi="Arial" w:cs="Arial"/>
              </w:rPr>
            </w:rPrChange>
          </w:rPr>
          <w:t xml:space="preserve">other than in accordance with the </w:t>
        </w:r>
        <w:r w:rsidR="00065E06" w:rsidRPr="00632CAD">
          <w:rPr>
            <w:rFonts w:ascii="Arial" w:hAnsi="Arial" w:cs="Arial"/>
            <w:b/>
            <w:bCs/>
            <w:highlight w:val="yellow"/>
            <w:rPrChange w:id="627" w:author="Martin Cahill (NESO)" w:date="2025-02-28T14:42:00Z" w16du:dateUtc="2025-02-28T14:42:00Z">
              <w:rPr>
                <w:rFonts w:ascii="Arial" w:hAnsi="Arial" w:cs="Arial"/>
                <w:b/>
                <w:bCs/>
              </w:rPr>
            </w:rPrChange>
          </w:rPr>
          <w:t>Gate 2 Agreements</w:t>
        </w:r>
      </w:ins>
      <w:del w:id="628" w:author="Lizzie Timmins (NESO)" w:date="2024-10-15T14:49:00Z">
        <w:r w:rsidRPr="00632CAD" w:rsidDel="00243637">
          <w:rPr>
            <w:rFonts w:ascii="Arial" w:hAnsi="Arial" w:cs="Arial"/>
            <w:highlight w:val="yellow"/>
            <w:rPrChange w:id="629" w:author="Martin Cahill (NESO)" w:date="2025-02-28T14:42:00Z" w16du:dateUtc="2025-02-28T14:42:00Z">
              <w:rPr>
                <w:rFonts w:ascii="Arial" w:hAnsi="Arial" w:cs="Arial"/>
              </w:rPr>
            </w:rPrChange>
          </w:rPr>
          <w:delText xml:space="preserve">that was the subject of the </w:delText>
        </w:r>
        <w:r w:rsidRPr="00632CAD" w:rsidDel="00243637">
          <w:rPr>
            <w:rFonts w:ascii="Arial" w:hAnsi="Arial" w:cs="Arial"/>
            <w:b/>
            <w:bCs/>
            <w:highlight w:val="yellow"/>
            <w:rPrChange w:id="630"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631" w:author="Martin Cahill (NESO)" w:date="2025-02-28T14:42:00Z" w16du:dateUtc="2025-02-28T14:42:00Z">
              <w:rPr>
                <w:rFonts w:ascii="Arial" w:hAnsi="Arial" w:cs="Arial"/>
              </w:rPr>
            </w:rPrChange>
          </w:rPr>
          <w:delText xml:space="preserve">in the manner described in the </w:delText>
        </w:r>
        <w:r w:rsidRPr="00632CAD" w:rsidDel="00243637">
          <w:rPr>
            <w:rFonts w:ascii="Arial" w:hAnsi="Arial" w:cs="Arial"/>
            <w:b/>
            <w:bCs/>
            <w:highlight w:val="yellow"/>
            <w:rPrChange w:id="632" w:author="Martin Cahill (NESO)" w:date="2025-02-28T14:42:00Z" w16du:dateUtc="2025-02-28T14:42:00Z">
              <w:rPr>
                <w:rFonts w:ascii="Arial" w:hAnsi="Arial" w:cs="Arial"/>
                <w:b/>
                <w:bCs/>
              </w:rPr>
            </w:rPrChange>
          </w:rPr>
          <w:delText>Request for a Statement of Works</w:delText>
        </w:r>
      </w:del>
      <w:r w:rsidR="00CA2ECB" w:rsidRPr="00632CAD">
        <w:rPr>
          <w:rFonts w:ascii="Arial" w:hAnsi="Arial" w:cs="Arial"/>
          <w:b/>
          <w:bCs/>
          <w:highlight w:val="yellow"/>
          <w:rPrChange w:id="633" w:author="Martin Cahill (NESO)" w:date="2025-02-28T14:42:00Z" w16du:dateUtc="2025-02-28T14:42:00Z">
            <w:rPr>
              <w:rFonts w:ascii="Arial" w:hAnsi="Arial" w:cs="Arial"/>
              <w:b/>
              <w:bCs/>
            </w:rPr>
          </w:rPrChange>
        </w:rPr>
        <w:t xml:space="preserve">. </w:t>
      </w:r>
      <w:r w:rsidR="00CA2ECB" w:rsidRPr="00632CAD">
        <w:rPr>
          <w:rFonts w:ascii="Arial" w:hAnsi="Arial" w:cs="Arial"/>
          <w:highlight w:val="yellow"/>
          <w:rPrChange w:id="634" w:author="Martin Cahill (NESO)" w:date="2025-02-28T14:42:00Z" w16du:dateUtc="2025-02-28T14:42:00Z">
            <w:rPr>
              <w:rFonts w:ascii="Arial" w:hAnsi="Arial" w:cs="Arial"/>
            </w:rPr>
          </w:rPrChange>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635" w:name="_DV_M86"/>
      <w:bookmarkEnd w:id="635"/>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636" w:author="Lizzie Timmins (NESO)" w:date="2024-10-15T14:50:00Z">
        <w:r w:rsidRPr="00632CAD" w:rsidDel="00CA2ECB">
          <w:rPr>
            <w:rFonts w:ascii="Arial" w:hAnsi="Arial" w:cs="Arial"/>
            <w:b/>
            <w:bCs/>
            <w:highlight w:val="yellow"/>
            <w:rPrChange w:id="637" w:author="Martin Cahill (NESO)" w:date="2025-02-28T14:42:00Z" w16du:dateUtc="2025-02-28T14:42:00Z">
              <w:rPr>
                <w:rFonts w:ascii="Arial" w:hAnsi="Arial" w:cs="Arial"/>
                <w:b/>
                <w:bCs/>
              </w:rPr>
            </w:rPrChange>
          </w:rPr>
          <w:delText>Request for a Statement of Works</w:delText>
        </w:r>
      </w:del>
      <w:del w:id="638" w:author="Lizzie Timmins (NESO)" w:date="2024-10-15T14:51:00Z">
        <w:r w:rsidRPr="00632CAD" w:rsidDel="00CA2ECB">
          <w:rPr>
            <w:rFonts w:ascii="Arial" w:hAnsi="Arial" w:cs="Arial"/>
            <w:b/>
            <w:bCs/>
            <w:highlight w:val="yellow"/>
            <w:rPrChange w:id="639" w:author="Martin Cahill (NESO)" w:date="2025-02-28T14:42:00Z" w16du:dateUtc="2025-02-28T14:42:00Z">
              <w:rPr>
                <w:rFonts w:ascii="Arial" w:hAnsi="Arial" w:cs="Arial"/>
                <w:b/>
                <w:bCs/>
              </w:rPr>
            </w:rPrChange>
          </w:rPr>
          <w:delText xml:space="preserve"> </w:delText>
        </w:r>
      </w:del>
      <w:ins w:id="640" w:author="Angela Quinn (NESO)" w:date="2024-10-27T13:50:00Z">
        <w:r w:rsidR="5D521D2D" w:rsidRPr="00632CAD">
          <w:rPr>
            <w:rFonts w:ascii="Arial" w:hAnsi="Arial" w:cs="Arial"/>
            <w:b/>
            <w:bCs/>
            <w:highlight w:val="yellow"/>
            <w:rPrChange w:id="641" w:author="Martin Cahill (NESO)" w:date="2025-02-28T14:42:00Z" w16du:dateUtc="2025-02-28T14:42:00Z">
              <w:rPr>
                <w:rFonts w:ascii="Arial" w:hAnsi="Arial" w:cs="Arial"/>
                <w:b/>
                <w:bCs/>
              </w:rPr>
            </w:rPrChange>
          </w:rPr>
          <w:t xml:space="preserve">Transmission Evaluation Application </w:t>
        </w:r>
      </w:ins>
      <w:r w:rsidRPr="0E1DE9A1">
        <w:rPr>
          <w:rFonts w:ascii="Arial" w:hAnsi="Arial" w:cs="Arial"/>
        </w:rPr>
        <w:t xml:space="preserve">for such </w:t>
      </w:r>
      <w:ins w:id="642" w:author="Angela Quinn (NESO)" w:date="2024-10-27T13:50:00Z">
        <w:r w:rsidR="66CE33F4" w:rsidRPr="00632CAD">
          <w:rPr>
            <w:rFonts w:ascii="Arial" w:hAnsi="Arial" w:cs="Arial"/>
            <w:b/>
            <w:bCs/>
            <w:highlight w:val="yellow"/>
            <w:rPrChange w:id="643" w:author="Martin Cahill (NESO)" w:date="2025-02-28T14:42:00Z" w16du:dateUtc="2025-02-28T14:42:00Z">
              <w:rPr>
                <w:rFonts w:ascii="Arial" w:hAnsi="Arial" w:cs="Arial"/>
                <w:b/>
                <w:bCs/>
              </w:rPr>
            </w:rPrChange>
          </w:rPr>
          <w:t>Relevant Embedded</w:t>
        </w:r>
        <w:r w:rsidR="66CE33F4" w:rsidRPr="00632CAD">
          <w:rPr>
            <w:rFonts w:ascii="Arial" w:hAnsi="Arial" w:cs="Arial"/>
            <w:highlight w:val="yellow"/>
            <w:rPrChange w:id="644" w:author="Martin Cahill (NESO)" w:date="2025-02-28T14:42:00Z" w16du:dateUtc="2025-02-28T14:42:00Z">
              <w:rPr>
                <w:rFonts w:ascii="Arial" w:hAnsi="Arial" w:cs="Arial"/>
              </w:rPr>
            </w:rPrChange>
          </w:rPr>
          <w:t xml:space="preserve"> </w:t>
        </w:r>
      </w:ins>
      <w:r w:rsidRPr="0E1DE9A1">
        <w:rPr>
          <w:rFonts w:ascii="Arial" w:hAnsi="Arial" w:cs="Arial"/>
          <w:b/>
          <w:bCs/>
        </w:rPr>
        <w:t>Power Station</w:t>
      </w:r>
      <w:r w:rsidR="2B765340" w:rsidRPr="0E1DE9A1">
        <w:rPr>
          <w:rFonts w:ascii="Arial" w:hAnsi="Arial" w:cs="Arial"/>
          <w:b/>
          <w:bCs/>
        </w:rPr>
        <w:t>(s)</w:t>
      </w:r>
      <w:del w:id="645"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w:delText>
        </w:r>
        <w:r w:rsidRPr="00632CAD" w:rsidDel="00CA2ECB">
          <w:rPr>
            <w:rFonts w:ascii="Arial" w:hAnsi="Arial" w:cs="Arial"/>
            <w:highlight w:val="yellow"/>
            <w:rPrChange w:id="646" w:author="Martin Cahill (NESO)" w:date="2025-02-28T14:42:00Z" w16du:dateUtc="2025-02-28T14:42:00Z">
              <w:rPr>
                <w:rFonts w:ascii="Arial" w:hAnsi="Arial" w:cs="Arial"/>
              </w:rPr>
            </w:rPrChange>
          </w:rPr>
          <w:delText xml:space="preserve">for which a </w:delText>
        </w:r>
        <w:r w:rsidRPr="00632CAD" w:rsidDel="00CA2ECB">
          <w:rPr>
            <w:rFonts w:ascii="Arial" w:hAnsi="Arial" w:cs="Arial"/>
            <w:b/>
            <w:bCs/>
            <w:highlight w:val="yellow"/>
            <w:rPrChange w:id="647" w:author="Martin Cahill (NESO)" w:date="2025-02-28T14:42:00Z" w16du:dateUtc="2025-02-28T14:42:00Z">
              <w:rPr>
                <w:rFonts w:ascii="Arial" w:hAnsi="Arial" w:cs="Arial"/>
                <w:b/>
                <w:bCs/>
              </w:rPr>
            </w:rPrChange>
          </w:rPr>
          <w:delText>Request for a Statement of Works</w:delText>
        </w:r>
        <w:r w:rsidRPr="00632CAD" w:rsidDel="00CA2ECB">
          <w:rPr>
            <w:rFonts w:ascii="Arial" w:hAnsi="Arial" w:cs="Arial"/>
            <w:highlight w:val="yellow"/>
            <w:rPrChange w:id="648" w:author="Martin Cahill (NESO)" w:date="2025-02-28T14:42:00Z" w16du:dateUtc="2025-02-28T14:42:00Z">
              <w:rPr>
                <w:rFonts w:ascii="Arial" w:hAnsi="Arial" w:cs="Arial"/>
              </w:rPr>
            </w:rPrChange>
          </w:rPr>
          <w:delText xml:space="preserve"> has been submitted</w:delText>
        </w:r>
      </w:del>
      <w:r w:rsidRPr="00632CAD">
        <w:rPr>
          <w:rFonts w:ascii="Arial" w:hAnsi="Arial" w:cs="Arial"/>
          <w:highlight w:val="yellow"/>
          <w:rPrChange w:id="649" w:author="Martin Cahill (NESO)" w:date="2025-02-28T14:42:00Z" w16du:dateUtc="2025-02-28T14:42:00Z">
            <w:rPr>
              <w:rFonts w:ascii="Arial" w:hAnsi="Arial" w:cs="Arial"/>
            </w:rPr>
          </w:rPrChange>
        </w:rPr>
        <w:t xml:space="preserve">, </w:t>
      </w:r>
      <w:r w:rsidRPr="0E1DE9A1">
        <w:rPr>
          <w:rFonts w:ascii="Arial" w:hAnsi="Arial" w:cs="Arial"/>
        </w:rPr>
        <w:t xml:space="preserve">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650" w:author="Lizzie Timmins (NESO)" w:date="2024-10-15T14:51:00Z">
        <w:r w:rsidRPr="00EE1903" w:rsidDel="00CA2ECB">
          <w:rPr>
            <w:rFonts w:ascii="Arial" w:hAnsi="Arial" w:cs="Arial"/>
            <w:b/>
            <w:bCs/>
            <w:highlight w:val="yellow"/>
            <w:rPrChange w:id="651" w:author="Martin Cahill (NESO)" w:date="2025-02-28T14:42:00Z" w16du:dateUtc="2025-02-28T14:42:00Z">
              <w:rPr>
                <w:rFonts w:ascii="Arial" w:hAnsi="Arial" w:cs="Arial"/>
                <w:b/>
                <w:bCs/>
              </w:rPr>
            </w:rPrChange>
          </w:rPr>
          <w:delText xml:space="preserve">Statement of </w:delText>
        </w:r>
      </w:del>
      <w:del w:id="652" w:author="Angela Quinn (NESO)" w:date="2024-10-18T07:58:00Z">
        <w:r w:rsidRPr="00EE1903" w:rsidDel="00CA2ECB">
          <w:rPr>
            <w:rFonts w:ascii="Arial" w:hAnsi="Arial" w:cs="Arial"/>
            <w:b/>
            <w:bCs/>
            <w:highlight w:val="yellow"/>
            <w:rPrChange w:id="653" w:author="Martin Cahill (NESO)" w:date="2025-02-28T14:42:00Z" w16du:dateUtc="2025-02-28T14:42:00Z">
              <w:rPr>
                <w:rFonts w:ascii="Arial" w:hAnsi="Arial" w:cs="Arial"/>
                <w:b/>
                <w:bCs/>
              </w:rPr>
            </w:rPrChange>
          </w:rPr>
          <w:delText>Works</w:delText>
        </w:r>
      </w:del>
      <w:ins w:id="654" w:author="Angela Quinn (NESO)" w:date="2024-10-27T13:51:00Z">
        <w:r w:rsidR="071D9A12" w:rsidRPr="00EE1903">
          <w:rPr>
            <w:rFonts w:ascii="Arial" w:hAnsi="Arial" w:cs="Arial"/>
            <w:b/>
            <w:bCs/>
            <w:highlight w:val="yellow"/>
            <w:rPrChange w:id="655" w:author="Martin Cahill (NESO)" w:date="2025-02-28T14:42:00Z" w16du:dateUtc="2025-02-28T14:42:00Z">
              <w:rPr>
                <w:rFonts w:ascii="Arial" w:hAnsi="Arial" w:cs="Arial"/>
                <w:b/>
                <w:bCs/>
              </w:rPr>
            </w:rPrChange>
          </w:rPr>
          <w:t>Transmission Evaluation Application</w:t>
        </w:r>
      </w:ins>
      <w:ins w:id="656" w:author="Angela Quinn (NESO)" w:date="2024-10-27T13:52:00Z">
        <w:r w:rsidR="071D9A12" w:rsidRPr="00EE1903">
          <w:rPr>
            <w:rFonts w:ascii="Arial" w:hAnsi="Arial" w:cs="Arial"/>
            <w:b/>
            <w:bCs/>
            <w:highlight w:val="yellow"/>
            <w:rPrChange w:id="657" w:author="Martin Cahill (NESO)" w:date="2025-02-28T14:42:00Z" w16du:dateUtc="2025-02-28T14:42:00Z">
              <w:rPr>
                <w:rFonts w:ascii="Arial" w:hAnsi="Arial" w:cs="Arial"/>
                <w:b/>
                <w:bCs/>
              </w:rPr>
            </w:rPrChange>
          </w:rPr>
          <w:t xml:space="preserve"> </w:t>
        </w:r>
      </w:ins>
      <w:r w:rsidRPr="0E1DE9A1">
        <w:rPr>
          <w:rFonts w:ascii="Arial" w:hAnsi="Arial" w:cs="Arial"/>
        </w:rPr>
        <w:t xml:space="preserve">is not reasonably required) submit a revised </w:t>
      </w:r>
      <w:del w:id="658" w:author="Lizzie Timmins (NESO)" w:date="2024-10-15T14:51:00Z">
        <w:r w:rsidRPr="00EE1903" w:rsidDel="00CA2ECB">
          <w:rPr>
            <w:rFonts w:ascii="Arial" w:hAnsi="Arial" w:cs="Arial"/>
            <w:b/>
            <w:bCs/>
            <w:highlight w:val="yellow"/>
            <w:rPrChange w:id="659" w:author="Martin Cahill (NESO)" w:date="2025-02-28T14:42:00Z" w16du:dateUtc="2025-02-28T14:42:00Z">
              <w:rPr>
                <w:rFonts w:ascii="Arial" w:hAnsi="Arial" w:cs="Arial"/>
                <w:b/>
                <w:bCs/>
              </w:rPr>
            </w:rPrChange>
          </w:rPr>
          <w:delText xml:space="preserve">Request for a Statement of </w:delText>
        </w:r>
      </w:del>
      <w:del w:id="660" w:author="Angela Quinn (NESO)" w:date="2024-10-18T07:58:00Z">
        <w:r w:rsidRPr="00EE1903" w:rsidDel="00CA2ECB">
          <w:rPr>
            <w:rFonts w:ascii="Arial" w:hAnsi="Arial" w:cs="Arial"/>
            <w:b/>
            <w:bCs/>
            <w:highlight w:val="yellow"/>
            <w:rPrChange w:id="661" w:author="Martin Cahill (NESO)" w:date="2025-02-28T14:42:00Z" w16du:dateUtc="2025-02-28T14:42:00Z">
              <w:rPr>
                <w:rFonts w:ascii="Arial" w:hAnsi="Arial" w:cs="Arial"/>
                <w:b/>
                <w:bCs/>
              </w:rPr>
            </w:rPrChange>
          </w:rPr>
          <w:delText>Works</w:delText>
        </w:r>
      </w:del>
      <w:ins w:id="662" w:author="Angela Quinn (NESO)" w:date="2024-10-27T13:52:00Z">
        <w:r w:rsidR="4FBDBB47" w:rsidRPr="00EE1903">
          <w:rPr>
            <w:rFonts w:ascii="Arial" w:hAnsi="Arial" w:cs="Arial"/>
            <w:b/>
            <w:bCs/>
            <w:highlight w:val="yellow"/>
            <w:rPrChange w:id="663" w:author="Martin Cahill (NESO)" w:date="2025-02-28T14:42:00Z" w16du:dateUtc="2025-02-28T14:42:00Z">
              <w:rPr>
                <w:rFonts w:ascii="Arial" w:hAnsi="Arial" w:cs="Arial"/>
                <w:b/>
                <w:bCs/>
              </w:rPr>
            </w:rPrChange>
          </w:rPr>
          <w:t>Transmission Evaluation Application</w:t>
        </w:r>
      </w:ins>
      <w:ins w:id="664" w:author="Lizzie Timmins (NESO)" w:date="2024-10-15T14:51:00Z">
        <w:r w:rsidR="355193EC" w:rsidRPr="00EE1903">
          <w:rPr>
            <w:rFonts w:ascii="Arial" w:hAnsi="Arial" w:cs="Arial"/>
            <w:b/>
            <w:bCs/>
            <w:highlight w:val="yellow"/>
            <w:rPrChange w:id="665" w:author="Martin Cahill (NESO)" w:date="2025-02-28T14:42:00Z" w16du:dateUtc="2025-02-28T14:42:00Z">
              <w:rPr>
                <w:rFonts w:ascii="Arial" w:hAnsi="Arial" w:cs="Arial"/>
                <w:b/>
                <w:bCs/>
              </w:rPr>
            </w:rPrChange>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666" w:name="_DV_M87"/>
      <w:bookmarkEnd w:id="666"/>
      <w:del w:id="667" w:author="Angela Quinn (NESO)" w:date="2024-10-18T08:04:00Z">
        <w:r w:rsidRPr="00EE1903" w:rsidDel="579E7D02">
          <w:rPr>
            <w:rFonts w:ascii="Arial" w:hAnsi="Arial" w:cs="Arial"/>
            <w:highlight w:val="yellow"/>
            <w:rPrChange w:id="668" w:author="Martin Cahill (NESO)" w:date="2025-02-28T14:42:00Z" w16du:dateUtc="2025-02-28T14:42:00Z">
              <w:rPr>
                <w:rFonts w:ascii="Arial" w:hAnsi="Arial" w:cs="Arial"/>
              </w:rPr>
            </w:rPrChange>
          </w:rPr>
          <w:delText xml:space="preserve">If </w:delText>
        </w:r>
        <w:r w:rsidRPr="00EE1903" w:rsidDel="579E7D02">
          <w:rPr>
            <w:rFonts w:ascii="Arial" w:hAnsi="Arial" w:cs="Arial"/>
            <w:b/>
            <w:bCs/>
            <w:highlight w:val="yellow"/>
            <w:rPrChange w:id="669" w:author="Martin Cahill (NESO)" w:date="2025-02-28T14:42:00Z" w16du:dateUtc="2025-02-28T14:42:00Z">
              <w:rPr>
                <w:rFonts w:ascii="Arial" w:hAnsi="Arial" w:cs="Arial"/>
                <w:b/>
                <w:bCs/>
              </w:rPr>
            </w:rPrChange>
          </w:rPr>
          <w:delText xml:space="preserve">The Company </w:delText>
        </w:r>
        <w:r w:rsidRPr="00EE1903" w:rsidDel="579E7D02">
          <w:rPr>
            <w:rFonts w:ascii="Arial" w:hAnsi="Arial" w:cs="Arial"/>
            <w:highlight w:val="yellow"/>
            <w:rPrChange w:id="670" w:author="Martin Cahill (NESO)" w:date="2025-02-28T14:42:00Z" w16du:dateUtc="2025-02-28T14:42:00Z">
              <w:rPr>
                <w:rFonts w:ascii="Arial" w:hAnsi="Arial" w:cs="Arial"/>
              </w:rPr>
            </w:rPrChange>
          </w:rPr>
          <w:delText xml:space="preserve">has notified the </w:delText>
        </w:r>
        <w:r w:rsidRPr="00EE1903" w:rsidDel="579E7D02">
          <w:rPr>
            <w:rFonts w:ascii="Arial" w:hAnsi="Arial" w:cs="Arial"/>
            <w:b/>
            <w:bCs/>
            <w:highlight w:val="yellow"/>
            <w:rPrChange w:id="671" w:author="Martin Cahill (NESO)" w:date="2025-02-28T14:42:00Z" w16du:dateUtc="2025-02-28T14:42:00Z">
              <w:rPr>
                <w:rFonts w:ascii="Arial" w:hAnsi="Arial" w:cs="Arial"/>
                <w:b/>
                <w:bCs/>
              </w:rPr>
            </w:rPrChange>
          </w:rPr>
          <w:delText>User</w:delText>
        </w:r>
        <w:r w:rsidRPr="00EE1903" w:rsidDel="579E7D02">
          <w:rPr>
            <w:rFonts w:ascii="Arial" w:hAnsi="Arial" w:cs="Arial"/>
            <w:highlight w:val="yellow"/>
            <w:rPrChange w:id="672" w:author="Martin Cahill (NESO)" w:date="2025-02-28T14:42:00Z" w16du:dateUtc="2025-02-28T14:42:00Z">
              <w:rPr>
                <w:rFonts w:ascii="Arial" w:hAnsi="Arial" w:cs="Arial"/>
              </w:rPr>
            </w:rPrChange>
          </w:rPr>
          <w:delText xml:space="preserve"> that no works are required on the </w:delText>
        </w:r>
        <w:r w:rsidRPr="00EE1903" w:rsidDel="579E7D02">
          <w:rPr>
            <w:rFonts w:ascii="Arial" w:hAnsi="Arial" w:cs="Arial"/>
            <w:b/>
            <w:bCs/>
            <w:highlight w:val="yellow"/>
            <w:rPrChange w:id="673" w:author="Martin Cahill (NESO)" w:date="2025-02-28T14:42:00Z" w16du:dateUtc="2025-02-28T14:42:00Z">
              <w:rPr>
                <w:rFonts w:ascii="Arial" w:hAnsi="Arial" w:cs="Arial"/>
                <w:b/>
                <w:bCs/>
              </w:rPr>
            </w:rPrChange>
          </w:rPr>
          <w:delText>National Electricity Transmission System</w:delText>
        </w:r>
      </w:del>
      <w:ins w:id="674" w:author="Angela Quinn (NESO)" w:date="2024-10-18T08:04:00Z">
        <w:r w:rsidR="4B7897D4" w:rsidRPr="00EE1903">
          <w:rPr>
            <w:rFonts w:ascii="Arial" w:hAnsi="Arial" w:cs="Arial"/>
            <w:highlight w:val="yellow"/>
            <w:rPrChange w:id="675" w:author="Martin Cahill (NESO)" w:date="2025-02-28T14:42:00Z" w16du:dateUtc="2025-02-28T14:42:00Z">
              <w:rPr>
                <w:rFonts w:ascii="Arial" w:hAnsi="Arial" w:cs="Arial"/>
              </w:rPr>
            </w:rPrChange>
          </w:rPr>
          <w:t>Where</w:t>
        </w:r>
      </w:ins>
      <w:r w:rsidR="579E7D02" w:rsidRPr="007537F3">
        <w:rPr>
          <w:rFonts w:ascii="Arial" w:hAnsi="Arial" w:cs="Arial"/>
        </w:rPr>
        <w:t xml:space="preserve"> pursuant to Paragraph 6.5.5.</w:t>
      </w:r>
      <w:del w:id="676" w:author="Angela Quinn (NESO)" w:date="2024-10-18T08:02:00Z">
        <w:r w:rsidRPr="00EE1903" w:rsidDel="579E7D02">
          <w:rPr>
            <w:rFonts w:ascii="Arial" w:hAnsi="Arial" w:cs="Arial"/>
            <w:highlight w:val="yellow"/>
            <w:rPrChange w:id="677" w:author="Martin Cahill (NESO)" w:date="2025-02-28T14:42:00Z" w16du:dateUtc="2025-02-28T14:42:00Z">
              <w:rPr>
                <w:rFonts w:ascii="Arial" w:hAnsi="Arial" w:cs="Arial"/>
              </w:rPr>
            </w:rPrChange>
          </w:rPr>
          <w:delText>3</w:delText>
        </w:r>
      </w:del>
      <w:ins w:id="678" w:author="Angela Quinn (NESO)" w:date="2024-10-18T08:02:00Z">
        <w:r w:rsidR="47D68AF2" w:rsidRPr="00EE1903">
          <w:rPr>
            <w:rFonts w:ascii="Arial" w:hAnsi="Arial" w:cs="Arial"/>
            <w:highlight w:val="yellow"/>
            <w:rPrChange w:id="679" w:author="Martin Cahill (NESO)" w:date="2025-02-28T14:42:00Z" w16du:dateUtc="2025-02-28T14:42:00Z">
              <w:rPr>
                <w:rFonts w:ascii="Arial" w:hAnsi="Arial" w:cs="Arial"/>
              </w:rPr>
            </w:rPrChange>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680" w:author="Angela Quinn (NESO)" w:date="2024-10-18T08:04:00Z">
        <w:r w:rsidRPr="00EE1903" w:rsidDel="579E7D02">
          <w:rPr>
            <w:rFonts w:ascii="Arial" w:hAnsi="Arial" w:cs="Arial"/>
            <w:highlight w:val="yellow"/>
            <w:rPrChange w:id="681" w:author="Martin Cahill (NESO)" w:date="2025-02-28T14:43:00Z" w16du:dateUtc="2025-02-28T14:43:00Z">
              <w:rPr>
                <w:rFonts w:ascii="Arial" w:hAnsi="Arial" w:cs="Arial"/>
              </w:rPr>
            </w:rPrChange>
          </w:rPr>
          <w:delText>may notify</w:delText>
        </w:r>
      </w:del>
      <w:ins w:id="682" w:author="Angela Quinn (NESO)" w:date="2024-10-18T08:04:00Z">
        <w:r w:rsidR="4B7897D4" w:rsidRPr="00EE1903">
          <w:rPr>
            <w:rFonts w:ascii="Arial" w:hAnsi="Arial" w:cs="Arial"/>
            <w:highlight w:val="yellow"/>
            <w:rPrChange w:id="683" w:author="Martin Cahill (NESO)" w:date="2025-02-28T14:43:00Z" w16du:dateUtc="2025-02-28T14:43:00Z">
              <w:rPr>
                <w:rFonts w:ascii="Arial" w:hAnsi="Arial" w:cs="Arial"/>
              </w:rPr>
            </w:rPrChange>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684" w:author="Angela Quinn (NESO)" w:date="2024-10-18T08:05:00Z">
        <w:r w:rsidRPr="00EE1903" w:rsidDel="579E7D02">
          <w:rPr>
            <w:rFonts w:ascii="Arial" w:hAnsi="Arial" w:cs="Arial"/>
            <w:highlight w:val="yellow"/>
            <w:rPrChange w:id="685" w:author="Martin Cahill (NESO)" w:date="2025-02-28T14:43:00Z" w16du:dateUtc="2025-02-28T14:43:00Z">
              <w:rPr>
                <w:rFonts w:ascii="Arial" w:hAnsi="Arial" w:cs="Arial"/>
              </w:rPr>
            </w:rPrChange>
          </w:rPr>
          <w:delText xml:space="preserve">in writing within 28 calendar days of the submission of a </w:delText>
        </w:r>
        <w:r w:rsidRPr="00EE1903" w:rsidDel="579E7D02">
          <w:rPr>
            <w:rFonts w:ascii="Arial" w:hAnsi="Arial" w:cs="Arial"/>
            <w:b/>
            <w:bCs/>
            <w:highlight w:val="yellow"/>
            <w:rPrChange w:id="686" w:author="Martin Cahill (NESO)" w:date="2025-02-28T14:43:00Z" w16du:dateUtc="2025-02-28T14:43:00Z">
              <w:rPr>
                <w:rFonts w:ascii="Arial" w:hAnsi="Arial" w:cs="Arial"/>
                <w:b/>
                <w:bCs/>
              </w:rPr>
            </w:rPrChange>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687"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688" w:author="Angela Quinn (NESO)" w:date="2024-10-27T13:53:00Z">
        <w:r w:rsidR="3C7A6C83" w:rsidRPr="00EE1903">
          <w:rPr>
            <w:rFonts w:ascii="Arial" w:hAnsi="Arial" w:cs="Arial"/>
            <w:highlight w:val="yellow"/>
            <w:rPrChange w:id="689" w:author="Martin Cahill (NESO)" w:date="2025-02-28T14:43:00Z" w16du:dateUtc="2025-02-28T14:43:00Z">
              <w:rPr>
                <w:rFonts w:ascii="Arial" w:hAnsi="Arial" w:cs="Arial"/>
              </w:rPr>
            </w:rPrChange>
          </w:rPr>
          <w:t>a</w:t>
        </w:r>
      </w:ins>
      <w:del w:id="690" w:author="Angela Quinn (NESO)" w:date="2024-10-27T13:53:00Z">
        <w:r w:rsidRPr="00EE1903" w:rsidDel="579E7D02">
          <w:rPr>
            <w:rFonts w:ascii="Arial" w:hAnsi="Arial" w:cs="Arial"/>
            <w:highlight w:val="yellow"/>
            <w:rPrChange w:id="691" w:author="Martin Cahill (NESO)" w:date="2025-02-28T14:43:00Z" w16du:dateUtc="2025-02-28T14:43:00Z">
              <w:rPr>
                <w:rFonts w:ascii="Arial" w:hAnsi="Arial" w:cs="Arial"/>
              </w:rPr>
            </w:rPrChange>
          </w:rPr>
          <w:delText>A</w:delText>
        </w:r>
      </w:del>
      <w:r w:rsidR="579E7D02" w:rsidRPr="7CFA61A9">
        <w:rPr>
          <w:rFonts w:ascii="Arial" w:hAnsi="Arial" w:cs="Arial"/>
        </w:rPr>
        <w:t xml:space="preserve">ny </w:t>
      </w:r>
      <w:ins w:id="692" w:author="Angela Quinn (NESO)" w:date="2024-10-27T13:53:00Z">
        <w:r w:rsidR="726DC65B" w:rsidRPr="00EE1903">
          <w:rPr>
            <w:rFonts w:ascii="Arial" w:hAnsi="Arial" w:cs="Arial"/>
            <w:highlight w:val="yellow"/>
            <w:rPrChange w:id="693" w:author="Martin Cahill (NESO)" w:date="2025-02-28T14:43:00Z" w16du:dateUtc="2025-02-28T14:43:00Z">
              <w:rPr>
                <w:rFonts w:ascii="Arial" w:hAnsi="Arial" w:cs="Arial"/>
              </w:rPr>
            </w:rPrChange>
          </w:rPr>
          <w:t>such</w:t>
        </w:r>
        <w:r w:rsidR="726DC65B" w:rsidRPr="7CFA61A9">
          <w:rPr>
            <w:rFonts w:ascii="Arial" w:hAnsi="Arial" w:cs="Arial"/>
          </w:rPr>
          <w:t xml:space="preserve">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694" w:name="_DV_M88"/>
      <w:bookmarkEnd w:id="694"/>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695" w:author="Lizzie Timmins (NESO)" w:date="2024-10-15T14:53:00Z">
        <w:r w:rsidRPr="00EE1903" w:rsidDel="00CA2ECB">
          <w:rPr>
            <w:rFonts w:ascii="Arial" w:hAnsi="Arial" w:cs="Arial"/>
            <w:b/>
            <w:bCs/>
            <w:highlight w:val="yellow"/>
            <w:rPrChange w:id="696" w:author="Martin Cahill (NESO)" w:date="2025-02-28T14:43:00Z" w16du:dateUtc="2025-02-28T14:43:00Z">
              <w:rPr>
                <w:rFonts w:ascii="Arial" w:hAnsi="Arial" w:cs="Arial"/>
                <w:b/>
                <w:bCs/>
              </w:rPr>
            </w:rPrChange>
          </w:rPr>
          <w:delText xml:space="preserve">Modification </w:delText>
        </w:r>
      </w:del>
      <w:del w:id="697" w:author="Angela Quinn (NESO)" w:date="2024-10-27T13:57:00Z">
        <w:r w:rsidRPr="00EE1903" w:rsidDel="00CA2ECB">
          <w:rPr>
            <w:rFonts w:ascii="Arial" w:hAnsi="Arial" w:cs="Arial"/>
            <w:b/>
            <w:bCs/>
            <w:highlight w:val="yellow"/>
            <w:rPrChange w:id="698" w:author="Martin Cahill (NESO)" w:date="2025-02-28T14:43:00Z" w16du:dateUtc="2025-02-28T14:43:00Z">
              <w:rPr>
                <w:rFonts w:ascii="Arial" w:hAnsi="Arial" w:cs="Arial"/>
                <w:b/>
                <w:bCs/>
              </w:rPr>
            </w:rPrChange>
          </w:rPr>
          <w:delText>Application</w:delText>
        </w:r>
      </w:del>
      <w:ins w:id="699" w:author="Angela Quinn (NESO)" w:date="2024-10-27T13:57:00Z">
        <w:r w:rsidR="19159663" w:rsidRPr="00EE1903">
          <w:rPr>
            <w:rFonts w:ascii="Arial" w:hAnsi="Arial" w:cs="Arial"/>
            <w:b/>
            <w:bCs/>
            <w:highlight w:val="yellow"/>
            <w:rPrChange w:id="700" w:author="Martin Cahill (NESO)" w:date="2025-02-28T14:43:00Z" w16du:dateUtc="2025-02-28T14:43:00Z">
              <w:rPr>
                <w:rFonts w:ascii="Arial" w:hAnsi="Arial" w:cs="Arial"/>
                <w:b/>
                <w:bCs/>
              </w:rPr>
            </w:rPrChange>
          </w:rPr>
          <w:t>Transmission Evaluation Applicat</w:t>
        </w:r>
      </w:ins>
      <w:ins w:id="701" w:author="Angela Quinn (NESO)" w:date="2024-10-27T13:58:00Z">
        <w:r w:rsidR="19159663" w:rsidRPr="00EE1903">
          <w:rPr>
            <w:rFonts w:ascii="Arial" w:hAnsi="Arial" w:cs="Arial"/>
            <w:b/>
            <w:bCs/>
            <w:highlight w:val="yellow"/>
            <w:rPrChange w:id="702" w:author="Martin Cahill (NESO)" w:date="2025-02-28T14:43:00Z" w16du:dateUtc="2025-02-28T14:43:00Z">
              <w:rPr>
                <w:rFonts w:ascii="Arial" w:hAnsi="Arial" w:cs="Arial"/>
                <w:b/>
                <w:bCs/>
              </w:rPr>
            </w:rPrChange>
          </w:rPr>
          <w:t>ion</w:t>
        </w:r>
      </w:ins>
      <w:r w:rsidRPr="00EE1903">
        <w:rPr>
          <w:rFonts w:ascii="Arial" w:hAnsi="Arial" w:cs="Arial"/>
          <w:highlight w:val="yellow"/>
          <w:rPrChange w:id="703" w:author="Martin Cahill (NESO)" w:date="2025-02-28T14:43:00Z" w16du:dateUtc="2025-02-28T14:43:00Z">
            <w:rPr>
              <w:rFonts w:ascii="Arial" w:hAnsi="Arial" w:cs="Arial"/>
            </w:rPr>
          </w:rPrChange>
        </w:rPr>
        <w:t xml:space="preserve"> </w:t>
      </w:r>
      <w:r w:rsidRPr="62221ABE">
        <w:rPr>
          <w:rFonts w:ascii="Arial" w:hAnsi="Arial" w:cs="Arial"/>
        </w:rPr>
        <w:t>has been submitted pursuant to Paragraph 6.5.5.4</w:t>
      </w:r>
      <w:ins w:id="704" w:author="Angela Quinn (NESO)" w:date="2024-10-18T08:07:00Z">
        <w:r w:rsidR="2BADBB8D" w:rsidRPr="62221ABE">
          <w:rPr>
            <w:rFonts w:ascii="Arial" w:hAnsi="Arial" w:cs="Arial"/>
          </w:rPr>
          <w:t xml:space="preserve"> </w:t>
        </w:r>
        <w:r w:rsidR="2BADBB8D" w:rsidRPr="00EE1903">
          <w:rPr>
            <w:rFonts w:ascii="Arial" w:hAnsi="Arial" w:cs="Arial"/>
            <w:highlight w:val="yellow"/>
            <w:rPrChange w:id="705" w:author="Martin Cahill (NESO)" w:date="2025-02-28T14:43:00Z" w16du:dateUtc="2025-02-28T14:43:00Z">
              <w:rPr>
                <w:rFonts w:ascii="Arial" w:hAnsi="Arial" w:cs="Arial"/>
              </w:rPr>
            </w:rPrChange>
          </w:rPr>
          <w:t xml:space="preserve">and </w:t>
        </w:r>
      </w:ins>
      <w:ins w:id="706" w:author="Angela Quinn (NESO)" w:date="2024-10-31T13:27:00Z">
        <w:r w:rsidR="368D6678" w:rsidRPr="00EE1903">
          <w:rPr>
            <w:rFonts w:ascii="Arial" w:hAnsi="Arial" w:cs="Arial"/>
            <w:highlight w:val="yellow"/>
            <w:rPrChange w:id="707" w:author="Martin Cahill (NESO)" w:date="2025-02-28T14:43:00Z" w16du:dateUtc="2025-02-28T14:43:00Z">
              <w:rPr>
                <w:rFonts w:ascii="Arial" w:hAnsi="Arial" w:cs="Arial"/>
              </w:rPr>
            </w:rPrChange>
          </w:rPr>
          <w:t>not concluded</w:t>
        </w:r>
      </w:ins>
      <w:ins w:id="708" w:author="Angela Quinn (NESO)" w:date="2024-10-18T08:08:00Z">
        <w:r w:rsidR="2BADBB8D" w:rsidRPr="00EE1903">
          <w:rPr>
            <w:rFonts w:ascii="Arial" w:hAnsi="Arial" w:cs="Arial"/>
            <w:highlight w:val="yellow"/>
            <w:rPrChange w:id="709" w:author="Martin Cahill (NESO)" w:date="2025-02-28T14:43:00Z" w16du:dateUtc="2025-02-28T14:43:00Z">
              <w:rPr>
                <w:rFonts w:ascii="Arial" w:hAnsi="Arial" w:cs="Arial"/>
              </w:rPr>
            </w:rPrChange>
          </w:rPr>
          <w:t xml:space="preserve"> </w:t>
        </w:r>
        <w:r w:rsidR="1EA8C279" w:rsidRPr="00EE1903">
          <w:rPr>
            <w:rFonts w:ascii="Arial" w:hAnsi="Arial" w:cs="Arial"/>
            <w:highlight w:val="yellow"/>
            <w:rPrChange w:id="710" w:author="Martin Cahill (NESO)" w:date="2025-02-28T14:43:00Z" w16du:dateUtc="2025-02-28T14:43:00Z">
              <w:rPr>
                <w:rFonts w:ascii="Arial" w:hAnsi="Arial" w:cs="Arial"/>
              </w:rPr>
            </w:rPrChange>
          </w:rPr>
          <w:t xml:space="preserve">under </w:t>
        </w:r>
        <w:r w:rsidR="1EA8C279" w:rsidRPr="00EE1903">
          <w:rPr>
            <w:rFonts w:ascii="Arial" w:hAnsi="Arial" w:cs="Arial"/>
            <w:highlight w:val="yellow"/>
            <w:rPrChange w:id="711" w:author="Martin Cahill (NESO)" w:date="2025-02-28T14:43:00Z" w16du:dateUtc="2025-02-28T14:43:00Z">
              <w:rPr>
                <w:rFonts w:ascii="Arial" w:hAnsi="Arial" w:cs="Arial"/>
              </w:rPr>
            </w:rPrChange>
          </w:rPr>
          <w:lastRenderedPageBreak/>
          <w:t>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712" w:author="Lizzie Timmins (NESO)" w:date="2024-11-05T13:55:00Z"/>
          <w:rFonts w:ascii="Arial" w:hAnsi="Arial" w:cs="Arial"/>
        </w:rPr>
      </w:pPr>
    </w:p>
    <w:p w14:paraId="2234F919" w14:textId="407C5AF3" w:rsidR="00CA2ECB" w:rsidRPr="00EE1903" w:rsidRDefault="00CA2ECB">
      <w:pPr>
        <w:tabs>
          <w:tab w:val="num" w:pos="1701"/>
        </w:tabs>
        <w:ind w:left="1701"/>
        <w:jc w:val="both"/>
        <w:rPr>
          <w:rFonts w:ascii="Arial" w:hAnsi="Arial" w:cs="Arial"/>
          <w:highlight w:val="yellow"/>
          <w:rPrChange w:id="713" w:author="Martin Cahill (NESO)" w:date="2025-02-28T14:43:00Z" w16du:dateUtc="2025-02-28T14:43:00Z">
            <w:rPr>
              <w:rFonts w:ascii="Arial" w:hAnsi="Arial" w:cs="Arial"/>
            </w:rPr>
          </w:rPrChange>
        </w:rPr>
        <w:pPrChange w:id="714" w:author="Angela Quinn (NESO)" w:date="2024-10-30T10:14:00Z">
          <w:pPr>
            <w:widowControl/>
            <w:numPr>
              <w:ilvl w:val="3"/>
              <w:numId w:val="37"/>
            </w:numPr>
            <w:tabs>
              <w:tab w:val="num" w:pos="720"/>
              <w:tab w:val="num" w:pos="1701"/>
            </w:tabs>
            <w:ind w:left="1701" w:hanging="872"/>
            <w:jc w:val="both"/>
          </w:pPr>
        </w:pPrChange>
      </w:pPr>
      <w:bookmarkStart w:id="715" w:name="_DV_M89"/>
      <w:bookmarkEnd w:id="715"/>
      <w:del w:id="716" w:author="Lizzie Timmins (NESO)" w:date="2024-11-05T13:55:00Z">
        <w:r w:rsidRPr="00EE1903" w:rsidDel="00CA2ECB">
          <w:rPr>
            <w:rFonts w:ascii="Arial" w:hAnsi="Arial" w:cs="Arial"/>
            <w:highlight w:val="yellow"/>
            <w:rPrChange w:id="717" w:author="Martin Cahill (NESO)" w:date="2025-02-28T14:43:00Z" w16du:dateUtc="2025-02-28T14:43:00Z">
              <w:rPr>
                <w:rFonts w:ascii="Arial" w:hAnsi="Arial" w:cs="Arial"/>
              </w:rPr>
            </w:rPrChange>
          </w:rPr>
          <w:delText xml:space="preserve">The </w:delText>
        </w:r>
        <w:r w:rsidRPr="00EE1903" w:rsidDel="00CA2ECB">
          <w:rPr>
            <w:rFonts w:ascii="Arial" w:hAnsi="Arial" w:cs="Arial"/>
            <w:b/>
            <w:bCs/>
            <w:highlight w:val="yellow"/>
            <w:rPrChange w:id="718" w:author="Martin Cahill (NESO)" w:date="2025-02-28T14:43:00Z" w16du:dateUtc="2025-02-28T14:43:00Z">
              <w:rPr>
                <w:rFonts w:ascii="Arial" w:hAnsi="Arial" w:cs="Arial"/>
                <w:b/>
                <w:bCs/>
              </w:rPr>
            </w:rPrChange>
          </w:rPr>
          <w:delText xml:space="preserve">User </w:delText>
        </w:r>
        <w:r w:rsidRPr="00EE1903" w:rsidDel="00CA2ECB">
          <w:rPr>
            <w:rFonts w:ascii="Arial" w:hAnsi="Arial" w:cs="Arial"/>
            <w:highlight w:val="yellow"/>
            <w:rPrChange w:id="719" w:author="Martin Cahill (NESO)" w:date="2025-02-28T14:43:00Z" w16du:dateUtc="2025-02-28T14:43:00Z">
              <w:rPr>
                <w:rFonts w:ascii="Arial" w:hAnsi="Arial" w:cs="Arial"/>
              </w:rPr>
            </w:rPrChange>
          </w:rPr>
          <w:delText xml:space="preserve">shall notify </w:delText>
        </w:r>
        <w:r w:rsidRPr="00EE1903" w:rsidDel="00CA2ECB">
          <w:rPr>
            <w:rFonts w:ascii="Arial" w:hAnsi="Arial" w:cs="Arial"/>
            <w:b/>
            <w:bCs/>
            <w:highlight w:val="yellow"/>
            <w:rPrChange w:id="720" w:author="Martin Cahill (NESO)" w:date="2025-02-28T14:43:00Z" w16du:dateUtc="2025-02-28T14:43:00Z">
              <w:rPr>
                <w:rFonts w:ascii="Arial" w:hAnsi="Arial" w:cs="Arial"/>
                <w:b/>
                <w:bCs/>
              </w:rPr>
            </w:rPrChange>
          </w:rPr>
          <w:delText xml:space="preserve">The Company </w:delText>
        </w:r>
        <w:r w:rsidRPr="00EE1903" w:rsidDel="00CA2ECB">
          <w:rPr>
            <w:rFonts w:ascii="Arial" w:hAnsi="Arial" w:cs="Arial"/>
            <w:highlight w:val="yellow"/>
            <w:rPrChange w:id="721" w:author="Martin Cahill (NESO)" w:date="2025-02-28T14:43:00Z" w16du:dateUtc="2025-02-28T14:43:00Z">
              <w:rPr>
                <w:rFonts w:ascii="Arial" w:hAnsi="Arial" w:cs="Arial"/>
              </w:rPr>
            </w:rPrChange>
          </w:rPr>
          <w:delText>in writing</w:delText>
        </w:r>
        <w:r w:rsidRPr="00EE1903" w:rsidDel="00CA2ECB">
          <w:rPr>
            <w:rFonts w:ascii="Arial" w:hAnsi="Arial" w:cs="Arial"/>
            <w:b/>
            <w:bCs/>
            <w:highlight w:val="yellow"/>
            <w:rPrChange w:id="722"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723" w:author="Martin Cahill (NESO)" w:date="2025-02-28T14:43:00Z" w16du:dateUtc="2025-02-28T14:43:00Z">
              <w:rPr>
                <w:rFonts w:ascii="Arial" w:hAnsi="Arial" w:cs="Arial"/>
              </w:rPr>
            </w:rPrChange>
          </w:rPr>
          <w:delText xml:space="preserve">if the proposed date of connection for such </w:delText>
        </w:r>
        <w:r w:rsidRPr="00EE1903" w:rsidDel="00CA2ECB">
          <w:rPr>
            <w:rFonts w:ascii="Arial" w:hAnsi="Arial" w:cs="Arial"/>
            <w:b/>
            <w:bCs/>
            <w:highlight w:val="yellow"/>
            <w:rPrChange w:id="724" w:author="Martin Cahill (NESO)" w:date="2025-02-28T14:43:00Z" w16du:dateUtc="2025-02-28T14:43:00Z">
              <w:rPr>
                <w:rFonts w:ascii="Arial" w:hAnsi="Arial" w:cs="Arial"/>
                <w:b/>
                <w:bCs/>
              </w:rPr>
            </w:rPrChange>
          </w:rPr>
          <w:delText>Power Station(s)</w:delText>
        </w:r>
        <w:r w:rsidRPr="00EE1903" w:rsidDel="00CA2ECB">
          <w:rPr>
            <w:rFonts w:ascii="Arial" w:hAnsi="Arial" w:cs="Arial"/>
            <w:highlight w:val="yellow"/>
            <w:rPrChange w:id="725" w:author="Martin Cahill (NESO)" w:date="2025-02-28T14:43:00Z" w16du:dateUtc="2025-02-28T14:43:00Z">
              <w:rPr>
                <w:rFonts w:ascii="Arial" w:hAnsi="Arial" w:cs="Arial"/>
              </w:rPr>
            </w:rPrChange>
          </w:rPr>
          <w:delText xml:space="preserve"> for which a </w:delText>
        </w:r>
      </w:del>
      <w:del w:id="726" w:author="Lizzie Timmins (NESO)" w:date="2024-10-15T14:53:00Z">
        <w:r w:rsidRPr="00EE1903" w:rsidDel="00CA2ECB">
          <w:rPr>
            <w:rFonts w:ascii="Arial" w:hAnsi="Arial" w:cs="Arial"/>
            <w:b/>
            <w:bCs/>
            <w:highlight w:val="yellow"/>
            <w:rPrChange w:id="727" w:author="Martin Cahill (NESO)" w:date="2025-02-28T14:43:00Z" w16du:dateUtc="2025-02-28T14:43:00Z">
              <w:rPr>
                <w:rFonts w:ascii="Arial" w:hAnsi="Arial" w:cs="Arial"/>
                <w:b/>
                <w:bCs/>
              </w:rPr>
            </w:rPrChange>
          </w:rPr>
          <w:delText xml:space="preserve">Request for a Statement of </w:delText>
        </w:r>
      </w:del>
      <w:del w:id="728" w:author="Lizzie Timmins (NESO)" w:date="2024-11-05T13:55:00Z">
        <w:r w:rsidRPr="00EE1903" w:rsidDel="00CA2ECB">
          <w:rPr>
            <w:rFonts w:ascii="Arial" w:hAnsi="Arial" w:cs="Arial"/>
            <w:b/>
            <w:bCs/>
            <w:highlight w:val="yellow"/>
            <w:rPrChange w:id="729" w:author="Martin Cahill (NESO)" w:date="2025-02-28T14:43:00Z" w16du:dateUtc="2025-02-28T14:43:00Z">
              <w:rPr>
                <w:rFonts w:ascii="Arial" w:hAnsi="Arial" w:cs="Arial"/>
                <w:b/>
                <w:bCs/>
              </w:rPr>
            </w:rPrChange>
          </w:rPr>
          <w:delText>Works</w:delText>
        </w:r>
        <w:r w:rsidRPr="00EE1903" w:rsidDel="0A852405">
          <w:rPr>
            <w:rFonts w:ascii="Arial" w:hAnsi="Arial" w:cs="Arial"/>
            <w:b/>
            <w:bCs/>
            <w:highlight w:val="yellow"/>
            <w:rPrChange w:id="730"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731" w:author="Martin Cahill (NESO)" w:date="2025-02-28T14:43:00Z" w16du:dateUtc="2025-02-28T14:43:00Z">
              <w:rPr>
                <w:rFonts w:ascii="Arial" w:hAnsi="Arial" w:cs="Arial"/>
              </w:rPr>
            </w:rPrChange>
          </w:rPr>
          <w:delText xml:space="preserve">has been submitted changes and shall submit a revised </w:delText>
        </w:r>
      </w:del>
      <w:del w:id="732" w:author="Lizzie Timmins (NESO)" w:date="2024-10-15T14:53:00Z">
        <w:r w:rsidRPr="00EE1903" w:rsidDel="00CA2ECB">
          <w:rPr>
            <w:rFonts w:ascii="Arial" w:hAnsi="Arial" w:cs="Arial"/>
            <w:b/>
            <w:bCs/>
            <w:highlight w:val="yellow"/>
            <w:rPrChange w:id="733" w:author="Martin Cahill (NESO)" w:date="2025-02-28T14:43:00Z" w16du:dateUtc="2025-02-28T14:43:00Z">
              <w:rPr>
                <w:rFonts w:ascii="Arial" w:hAnsi="Arial" w:cs="Arial"/>
                <w:b/>
                <w:bCs/>
              </w:rPr>
            </w:rPrChange>
          </w:rPr>
          <w:delText xml:space="preserve">Request for a Statement of </w:delText>
        </w:r>
      </w:del>
      <w:del w:id="734" w:author="Lizzie Timmins (NESO)" w:date="2024-11-05T13:55:00Z">
        <w:r w:rsidRPr="00EE1903" w:rsidDel="00CA2ECB">
          <w:rPr>
            <w:rFonts w:ascii="Arial" w:hAnsi="Arial" w:cs="Arial"/>
            <w:b/>
            <w:bCs/>
            <w:highlight w:val="yellow"/>
            <w:rPrChange w:id="735" w:author="Martin Cahill (NESO)" w:date="2025-02-28T14:43:00Z" w16du:dateUtc="2025-02-28T14:43:00Z">
              <w:rPr>
                <w:rFonts w:ascii="Arial" w:hAnsi="Arial" w:cs="Arial"/>
                <w:b/>
                <w:bCs/>
              </w:rPr>
            </w:rPrChange>
          </w:rPr>
          <w:delText>Works</w:delText>
        </w:r>
        <w:r w:rsidRPr="00EE1903" w:rsidDel="00AA12BD">
          <w:rPr>
            <w:rFonts w:ascii="Arial" w:hAnsi="Arial" w:cs="Arial"/>
            <w:highlight w:val="yellow"/>
            <w:rPrChange w:id="736" w:author="Martin Cahill (NESO)" w:date="2025-02-28T14:43:00Z" w16du:dateUtc="2025-02-28T14:43:00Z">
              <w:rPr>
                <w:rFonts w:ascii="Arial" w:hAnsi="Arial" w:cs="Arial"/>
              </w:rPr>
            </w:rPrChange>
          </w:rPr>
          <w:delText>.</w:delText>
        </w:r>
      </w:del>
      <w:r w:rsidR="00AA12BD" w:rsidRPr="00EE1903">
        <w:rPr>
          <w:rFonts w:ascii="Arial" w:hAnsi="Arial" w:cs="Arial"/>
          <w:highlight w:val="yellow"/>
          <w:rPrChange w:id="737" w:author="Martin Cahill (NESO)" w:date="2025-02-28T14:43:00Z" w16du:dateUtc="2025-02-28T14:43:00Z">
            <w:rPr>
              <w:rFonts w:ascii="Arial" w:hAnsi="Arial" w:cs="Arial"/>
            </w:rPr>
          </w:rPrChange>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738" w:name="_DV_M90"/>
      <w:bookmarkEnd w:id="738"/>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739" w:name="_DV_M91"/>
      <w:bookmarkEnd w:id="739"/>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740" w:name="_DV_M92"/>
      <w:bookmarkEnd w:id="740"/>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741" w:name="_DV_M93"/>
      <w:bookmarkEnd w:id="741"/>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742" w:name="_DV_M94"/>
      <w:bookmarkEnd w:id="742"/>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743" w:name="_DV_M95"/>
      <w:bookmarkEnd w:id="743"/>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744" w:name="_DV_M96"/>
      <w:bookmarkEnd w:id="744"/>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745" w:author="Angela Quinn (NESO)" w:date="2024-10-27T12:49:00Z">
        <w:r w:rsidR="1DD360ED" w:rsidRPr="62221ABE">
          <w:rPr>
            <w:rFonts w:ascii="Arial" w:hAnsi="Arial" w:cs="Arial"/>
          </w:rPr>
          <w:t xml:space="preserve"> </w:t>
        </w:r>
        <w:r w:rsidR="1DD360ED" w:rsidRPr="00EE1903">
          <w:rPr>
            <w:rFonts w:ascii="Arial" w:hAnsi="Arial" w:cs="Arial"/>
            <w:highlight w:val="yellow"/>
            <w:rPrChange w:id="746" w:author="Martin Cahill (NESO)" w:date="2025-02-28T14:43:00Z" w16du:dateUtc="2025-02-28T14:43:00Z">
              <w:rPr>
                <w:rFonts w:ascii="Arial" w:hAnsi="Arial" w:cs="Arial"/>
              </w:rPr>
            </w:rPrChange>
          </w:rPr>
          <w:t>process for</w:t>
        </w:r>
      </w:ins>
      <w:r w:rsidRPr="00EE1903">
        <w:rPr>
          <w:rFonts w:ascii="Arial" w:hAnsi="Arial" w:cs="Arial"/>
          <w:highlight w:val="yellow"/>
          <w:rPrChange w:id="747" w:author="Martin Cahill (NESO)" w:date="2025-02-28T14:43:00Z" w16du:dateUtc="2025-02-28T14:43:00Z">
            <w:rPr>
              <w:rFonts w:ascii="Arial" w:hAnsi="Arial" w:cs="Arial"/>
            </w:rPr>
          </w:rPrChange>
        </w:rPr>
        <w:t xml:space="preserve"> </w:t>
      </w:r>
      <w:r w:rsidRPr="62221ABE">
        <w:rPr>
          <w:rFonts w:ascii="Arial" w:hAnsi="Arial" w:cs="Arial"/>
          <w:b/>
          <w:bCs/>
        </w:rPr>
        <w:t>Transmission Impact Assessment</w:t>
      </w:r>
      <w:ins w:id="748" w:author="Angela Quinn (NESO)" w:date="2024-10-27T12:49:00Z">
        <w:r w:rsidR="4D38CCB6" w:rsidRPr="62221ABE">
          <w:rPr>
            <w:rFonts w:ascii="Arial" w:hAnsi="Arial" w:cs="Arial"/>
            <w:b/>
            <w:bCs/>
          </w:rPr>
          <w:t xml:space="preserve"> </w:t>
        </w:r>
      </w:ins>
      <w:ins w:id="749" w:author="Angela Quinn (NESO)" w:date="2024-10-31T13:28:00Z">
        <w:r w:rsidR="18ECA3DE" w:rsidRPr="00EE1903">
          <w:rPr>
            <w:rFonts w:ascii="Arial" w:hAnsi="Arial" w:cs="Arial"/>
            <w:highlight w:val="yellow"/>
            <w:rPrChange w:id="750" w:author="Martin Cahill (NESO)" w:date="2025-02-28T14:43:00Z" w16du:dateUtc="2025-02-28T14:43:00Z">
              <w:rPr>
                <w:rFonts w:ascii="Arial" w:hAnsi="Arial" w:cs="Arial"/>
              </w:rPr>
            </w:rPrChange>
          </w:rPr>
          <w:t>(“Appendix</w:t>
        </w:r>
        <w:r w:rsidR="18ECA3DE" w:rsidRPr="00EE1903">
          <w:rPr>
            <w:rFonts w:ascii="Arial" w:hAnsi="Arial" w:cs="Arial"/>
            <w:b/>
            <w:bCs/>
            <w:highlight w:val="yellow"/>
            <w:rPrChange w:id="751" w:author="Martin Cahill (NESO)" w:date="2025-02-28T14:43:00Z" w16du:dateUtc="2025-02-28T14:43:00Z">
              <w:rPr>
                <w:rFonts w:ascii="Arial" w:hAnsi="Arial" w:cs="Arial"/>
                <w:b/>
                <w:bCs/>
              </w:rPr>
            </w:rPrChange>
          </w:rPr>
          <w:t xml:space="preserve"> </w:t>
        </w:r>
        <w:r w:rsidR="18ECA3DE" w:rsidRPr="00EE1903">
          <w:rPr>
            <w:rFonts w:ascii="Arial" w:hAnsi="Arial" w:cs="Arial"/>
            <w:highlight w:val="yellow"/>
            <w:rPrChange w:id="752" w:author="Martin Cahill (NESO)" w:date="2025-02-28T14:43:00Z" w16du:dateUtc="2025-02-28T14:43:00Z">
              <w:rPr>
                <w:rFonts w:ascii="Arial" w:hAnsi="Arial" w:cs="Arial"/>
              </w:rPr>
            </w:rPrChange>
          </w:rPr>
          <w:t>G”)</w:t>
        </w:r>
        <w:r w:rsidR="18ECA3DE" w:rsidRPr="00EE1903">
          <w:rPr>
            <w:rFonts w:ascii="Arial" w:hAnsi="Arial" w:cs="Arial"/>
            <w:b/>
            <w:bCs/>
            <w:highlight w:val="yellow"/>
            <w:rPrChange w:id="753" w:author="Martin Cahill (NESO)" w:date="2025-02-28T14:43:00Z" w16du:dateUtc="2025-02-28T14:43:00Z">
              <w:rPr>
                <w:rFonts w:ascii="Arial" w:hAnsi="Arial" w:cs="Arial"/>
                <w:b/>
                <w:bCs/>
              </w:rPr>
            </w:rPrChange>
          </w:rPr>
          <w:t xml:space="preserve"> </w:t>
        </w:r>
      </w:ins>
      <w:ins w:id="754" w:author="Angela Quinn (NESO)" w:date="2024-10-27T12:49:00Z">
        <w:r w:rsidR="4D38CCB6" w:rsidRPr="00EE1903">
          <w:rPr>
            <w:rFonts w:ascii="Arial" w:hAnsi="Arial" w:cs="Arial"/>
            <w:highlight w:val="yellow"/>
            <w:rPrChange w:id="755" w:author="Martin Cahill (NESO)" w:date="2025-02-28T14:43:00Z" w16du:dateUtc="2025-02-28T14:43:00Z">
              <w:rPr>
                <w:rFonts w:ascii="Arial" w:hAnsi="Arial" w:cs="Arial"/>
              </w:rPr>
            </w:rPrChange>
          </w:rPr>
          <w:t>into the</w:t>
        </w:r>
        <w:r w:rsidR="4D38CCB6" w:rsidRPr="00EE1903">
          <w:rPr>
            <w:rFonts w:ascii="Arial" w:hAnsi="Arial" w:cs="Arial"/>
            <w:b/>
            <w:bCs/>
            <w:highlight w:val="yellow"/>
            <w:rPrChange w:id="756" w:author="Martin Cahill (NESO)" w:date="2025-02-28T14:43:00Z" w16du:dateUtc="2025-02-28T14:43:00Z">
              <w:rPr>
                <w:rFonts w:ascii="Arial" w:hAnsi="Arial" w:cs="Arial"/>
                <w:b/>
                <w:bCs/>
              </w:rPr>
            </w:rPrChange>
          </w:rPr>
          <w:t xml:space="preserve"> Bilateral Connection Agreement</w:t>
        </w:r>
      </w:ins>
      <w:r w:rsidRPr="62221ABE">
        <w:rPr>
          <w:rFonts w:ascii="Arial" w:hAnsi="Arial" w:cs="Arial"/>
        </w:rPr>
        <w:t xml:space="preserve"> for the purposes of </w:t>
      </w:r>
      <w:ins w:id="757" w:author="Angela Quinn (NESO)" w:date="2024-10-27T12:55:00Z">
        <w:r w:rsidR="7139F3C8" w:rsidRPr="00EE1903">
          <w:rPr>
            <w:rFonts w:ascii="Arial" w:hAnsi="Arial" w:cs="Arial"/>
            <w:highlight w:val="yellow"/>
            <w:rPrChange w:id="758" w:author="Martin Cahill (NESO)" w:date="2025-02-28T14:43:00Z" w16du:dateUtc="2025-02-28T14:43:00Z">
              <w:rPr>
                <w:rFonts w:ascii="Arial" w:hAnsi="Arial" w:cs="Arial"/>
              </w:rPr>
            </w:rPrChange>
          </w:rPr>
          <w:t>then</w:t>
        </w:r>
        <w:r w:rsidR="7139F3C8" w:rsidRPr="62221ABE">
          <w:rPr>
            <w:rFonts w:ascii="Arial" w:hAnsi="Arial" w:cs="Arial"/>
          </w:rPr>
          <w:t xml:space="preserve">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759" w:author="Angela Quinn (NESO)" w:date="2024-10-27T12:50:00Z">
        <w:r w:rsidRPr="00EE1903" w:rsidDel="00B71A38">
          <w:rPr>
            <w:rFonts w:ascii="Arial" w:hAnsi="Arial" w:cs="Arial"/>
            <w:highlight w:val="yellow"/>
            <w:rPrChange w:id="760" w:author="Martin Cahill (NESO)" w:date="2025-02-28T14:43:00Z" w16du:dateUtc="2025-02-28T14:43:00Z">
              <w:rPr>
                <w:rFonts w:ascii="Arial" w:hAnsi="Arial" w:cs="Arial"/>
              </w:rPr>
            </w:rPrChange>
          </w:rPr>
          <w:delText>process</w:delText>
        </w:r>
        <w:r w:rsidRPr="62221ABE" w:rsidDel="00B71A38">
          <w:rPr>
            <w:rFonts w:ascii="Arial" w:hAnsi="Arial" w:cs="Arial"/>
          </w:rPr>
          <w:delText xml:space="preserve">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761" w:author="Angela Quinn (NESO)" w:date="2024-10-27T12:50:00Z">
        <w:r w:rsidR="1FFC7278" w:rsidRPr="00EE1903">
          <w:rPr>
            <w:rFonts w:ascii="Arial" w:hAnsi="Arial" w:cs="Arial"/>
            <w:highlight w:val="yellow"/>
            <w:rPrChange w:id="762" w:author="Martin Cahill (NESO)" w:date="2025-02-28T14:43:00Z" w16du:dateUtc="2025-02-28T14:43:00Z">
              <w:rPr>
                <w:rFonts w:ascii="Arial" w:hAnsi="Arial" w:cs="Arial"/>
              </w:rPr>
            </w:rPrChange>
          </w:rPr>
          <w:t xml:space="preserve">to </w:t>
        </w:r>
        <w:proofErr w:type="gramStart"/>
        <w:r w:rsidR="1FFC7278" w:rsidRPr="00EE1903">
          <w:rPr>
            <w:rFonts w:ascii="Arial" w:hAnsi="Arial" w:cs="Arial"/>
            <w:highlight w:val="yellow"/>
            <w:rPrChange w:id="763" w:author="Martin Cahill (NESO)" w:date="2025-02-28T14:43:00Z" w16du:dateUtc="2025-02-28T14:43:00Z">
              <w:rPr>
                <w:rFonts w:ascii="Arial" w:hAnsi="Arial" w:cs="Arial"/>
              </w:rPr>
            </w:rPrChange>
          </w:rPr>
          <w:t>introduce</w:t>
        </w:r>
        <w:proofErr w:type="gramEnd"/>
        <w:r w:rsidR="1FFC7278" w:rsidRPr="00EE1903">
          <w:rPr>
            <w:rFonts w:ascii="Arial" w:hAnsi="Arial" w:cs="Arial"/>
            <w:highlight w:val="yellow"/>
            <w:rPrChange w:id="764" w:author="Martin Cahill (NESO)" w:date="2025-02-28T14:43:00Z" w16du:dateUtc="2025-02-28T14:43:00Z">
              <w:rPr>
                <w:rFonts w:ascii="Arial" w:hAnsi="Arial" w:cs="Arial"/>
              </w:rPr>
            </w:rPrChange>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765"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 xml:space="preserve">Transmission </w:t>
      </w:r>
      <w:r w:rsidRPr="00C01DDD">
        <w:rPr>
          <w:rFonts w:ascii="Arial" w:hAnsi="Arial" w:cs="Arial"/>
          <w:b/>
          <w:bCs/>
        </w:rPr>
        <w:lastRenderedPageBreak/>
        <w:t>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765"/>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gramStart"/>
      <w:r>
        <w:rPr>
          <w:rFonts w:ascii="Arial" w:hAnsi="Arial" w:cs="Arial"/>
        </w:rPr>
        <w:t>a</w:t>
      </w:r>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766" w:name="_DV_M97"/>
      <w:bookmarkEnd w:id="766"/>
      <w:r>
        <w:tab/>
      </w:r>
      <w:r w:rsidR="00CA2ECB">
        <w:t>PAYMENT</w:t>
      </w:r>
      <w:bookmarkStart w:id="767" w:name="_DV_M98"/>
      <w:bookmarkEnd w:id="85"/>
      <w:bookmarkEnd w:id="767"/>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768" w:name="_DV_M99"/>
      <w:bookmarkEnd w:id="768"/>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769" w:name="_DV_M100"/>
      <w:bookmarkEnd w:id="769"/>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770" w:name="_DV_M101"/>
      <w:bookmarkEnd w:id="770"/>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771" w:name="_DV_M102"/>
      <w:bookmarkEnd w:id="771"/>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772" w:name="_DV_M103"/>
      <w:bookmarkEnd w:id="772"/>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ind w:left="2268" w:hanging="567"/>
        <w:jc w:val="both"/>
        <w:rPr>
          <w:rFonts w:ascii="Arial" w:hAnsi="Arial" w:cs="Arial"/>
        </w:rPr>
      </w:pPr>
      <w:bookmarkStart w:id="773" w:name="_DV_M104"/>
      <w:bookmarkEnd w:id="773"/>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774" w:name="_DV_M105"/>
      <w:bookmarkEnd w:id="774"/>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 xml:space="preserve">where there </w:t>
      </w:r>
      <w:r>
        <w:rPr>
          <w:rFonts w:ascii="Arial" w:hAnsi="Arial" w:cs="Arial"/>
        </w:rPr>
        <w:lastRenderedPageBreak/>
        <w:t>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775" w:name="_DV_M106"/>
      <w:bookmarkEnd w:id="775"/>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776" w:name="_DV_M107"/>
      <w:bookmarkEnd w:id="776"/>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777" w:name="_DV_M108"/>
      <w:bookmarkEnd w:id="777"/>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778" w:name="_DV_M109"/>
      <w:bookmarkEnd w:id="778"/>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779" w:name="_DV_M110"/>
      <w:bookmarkEnd w:id="779"/>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780" w:name="_DV_M111"/>
      <w:bookmarkEnd w:id="780"/>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781" w:name="_DV_M112"/>
      <w:bookmarkEnd w:id="781"/>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782" w:name="_DV_M113"/>
      <w:bookmarkEnd w:id="782"/>
      <w:r>
        <w:rPr>
          <w:rFonts w:ascii="Arial" w:hAnsi="Arial" w:cs="Arial"/>
        </w:rPr>
        <w:lastRenderedPageBreak/>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783" w:name="_DV_M114"/>
      <w:bookmarkStart w:id="784" w:name="_Toc490940279"/>
      <w:bookmarkEnd w:id="783"/>
      <w:r>
        <w:t>METERING</w:t>
      </w:r>
      <w:bookmarkStart w:id="785" w:name="_DV_M115"/>
      <w:bookmarkEnd w:id="784"/>
      <w:bookmarkEnd w:id="785"/>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786" w:name="_DV_M116"/>
      <w:bookmarkEnd w:id="786"/>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787" w:name="_DV_M117"/>
      <w:bookmarkEnd w:id="787"/>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788" w:name="_DV_M118"/>
      <w:bookmarkEnd w:id="788"/>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89" w:name="_DV_M119"/>
      <w:bookmarkEnd w:id="789"/>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790"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91" w:name="_DV_M120"/>
      <w:bookmarkEnd w:id="791"/>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792" w:name="_DV_M121"/>
      <w:bookmarkEnd w:id="792"/>
      <w:r>
        <w:rPr>
          <w:rFonts w:ascii="Arial" w:hAnsi="Arial" w:cs="Arial"/>
          <w:u w:val="single"/>
        </w:rPr>
        <w:t>Meter Operator Agent</w:t>
      </w:r>
    </w:p>
    <w:p w14:paraId="19C5BD7A" w14:textId="77777777" w:rsidR="00CA2ECB" w:rsidRDefault="00CA2ECB" w:rsidP="00CA2ECB">
      <w:pPr>
        <w:pStyle w:val="Heading4"/>
        <w:widowControl/>
        <w:spacing w:after="0"/>
        <w:jc w:val="both"/>
        <w:rPr>
          <w:rFonts w:ascii="Arial" w:hAnsi="Arial" w:cs="Arial"/>
        </w:rPr>
      </w:pPr>
      <w:bookmarkStart w:id="793" w:name="_DV_M122"/>
      <w:bookmarkEnd w:id="793"/>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794" w:name="_DV_M123"/>
      <w:bookmarkEnd w:id="794"/>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lastRenderedPageBreak/>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795" w:name="_DV_M124"/>
      <w:bookmarkEnd w:id="795"/>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796" w:name="_DV_M125"/>
      <w:bookmarkEnd w:id="796"/>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797" w:name="_DV_M126"/>
      <w:bookmarkEnd w:id="797"/>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 xml:space="preserve">Energy Metering Equipment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798" w:name="_DV_M127"/>
      <w:bookmarkEnd w:id="798"/>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799" w:name="_DV_M128"/>
      <w:bookmarkEnd w:id="799"/>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 xml:space="preserve">Registrant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800" w:name="_DV_M129"/>
      <w:bookmarkEnd w:id="800"/>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801" w:name="_DV_M130"/>
      <w:bookmarkEnd w:id="801"/>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802" w:name="_DV_M131"/>
      <w:bookmarkEnd w:id="802"/>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803" w:name="_DV_M132"/>
      <w:bookmarkEnd w:id="803"/>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w:t>
      </w:r>
      <w:r>
        <w:rPr>
          <w:rFonts w:ascii="Arial" w:hAnsi="Arial" w:cs="Arial"/>
          <w:b w:val="0"/>
          <w:bCs w:val="0"/>
          <w:i w:val="0"/>
          <w:iCs w:val="0"/>
        </w:rPr>
        <w:lastRenderedPageBreak/>
        <w:t>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804" w:name="_DV_M133"/>
      <w:bookmarkEnd w:id="804"/>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805" w:name="_DV_M134"/>
      <w:bookmarkEnd w:id="805"/>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806" w:name="_DV_M135"/>
      <w:bookmarkEnd w:id="806"/>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807" w:name="_DV_M136"/>
      <w:bookmarkEnd w:id="807"/>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808" w:name="_DV_M137"/>
      <w:bookmarkEnd w:id="808"/>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809" w:name="_DV_M138"/>
      <w:bookmarkEnd w:id="809"/>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810" w:name="_DV_M139"/>
      <w:bookmarkEnd w:id="810"/>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811" w:name="_DV_M140"/>
      <w:bookmarkEnd w:id="811"/>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812" w:name="_DV_M141"/>
      <w:bookmarkEnd w:id="812"/>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813" w:name="_DV_M142"/>
      <w:bookmarkEnd w:id="813"/>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814" w:name="_DV_M143"/>
      <w:bookmarkEnd w:id="814"/>
      <w:r>
        <w:rPr>
          <w:rFonts w:ascii="Arial" w:hAnsi="Arial" w:cs="Arial"/>
        </w:rPr>
        <w:lastRenderedPageBreak/>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815" w:name="_DV_M144"/>
      <w:bookmarkEnd w:id="815"/>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816" w:name="_DV_M145"/>
      <w:bookmarkEnd w:id="816"/>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817" w:name="_DV_M146"/>
      <w:bookmarkEnd w:id="817"/>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818" w:name="_DV_M147"/>
      <w:bookmarkEnd w:id="818"/>
      <w:r>
        <w:rPr>
          <w:rFonts w:ascii="Arial" w:hAnsi="Arial" w:cs="Arial"/>
        </w:rPr>
        <w:lastRenderedPageBreak/>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819" w:name="_DV_M148"/>
      <w:bookmarkEnd w:id="819"/>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820" w:name="_DV_M149"/>
      <w:bookmarkEnd w:id="820"/>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821" w:name="_DV_M150"/>
      <w:bookmarkEnd w:id="821"/>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822" w:name="_DV_M151"/>
      <w:bookmarkEnd w:id="822"/>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823" w:author="Lizzie Timmins (NESO)" w:date="2024-10-15T14:55:00Z">
        <w:r w:rsidR="068C551C" w:rsidRPr="00CB3DE7">
          <w:rPr>
            <w:rFonts w:ascii="Arial" w:hAnsi="Arial" w:cs="Arial"/>
            <w:highlight w:val="yellow"/>
            <w:rPrChange w:id="824" w:author="Martin Cahill (NESO)" w:date="2025-02-28T14:47:00Z" w16du:dateUtc="2025-02-28T14:47:00Z">
              <w:rPr>
                <w:rFonts w:ascii="Arial" w:hAnsi="Arial" w:cs="Arial"/>
              </w:rPr>
            </w:rPrChange>
          </w:rPr>
          <w:t xml:space="preserve">(and if this is </w:t>
        </w:r>
      </w:ins>
      <w:ins w:id="825" w:author="Angela Quinn (NESO)" w:date="2024-10-27T14:03:00Z">
        <w:r w:rsidR="12721D44" w:rsidRPr="00CB3DE7">
          <w:rPr>
            <w:rFonts w:ascii="Arial" w:hAnsi="Arial" w:cs="Arial"/>
            <w:highlight w:val="yellow"/>
            <w:rPrChange w:id="826" w:author="Martin Cahill (NESO)" w:date="2025-02-28T14:47:00Z" w16du:dateUtc="2025-02-28T14:47:00Z">
              <w:rPr>
                <w:rFonts w:ascii="Arial" w:hAnsi="Arial" w:cs="Arial"/>
              </w:rPr>
            </w:rPrChange>
          </w:rPr>
          <w:t xml:space="preserve">a </w:t>
        </w:r>
      </w:ins>
      <w:ins w:id="827" w:author="Lizzie Timmins (NESO)" w:date="2024-10-15T14:55:00Z">
        <w:r w:rsidR="068C551C" w:rsidRPr="00CB3DE7">
          <w:rPr>
            <w:rFonts w:ascii="Arial" w:hAnsi="Arial" w:cs="Arial"/>
            <w:b/>
            <w:bCs/>
            <w:highlight w:val="yellow"/>
            <w:rPrChange w:id="828" w:author="Martin Cahill (NESO)" w:date="2025-02-28T14:47:00Z" w16du:dateUtc="2025-02-28T14:47:00Z">
              <w:rPr>
                <w:rFonts w:ascii="Arial" w:hAnsi="Arial" w:cs="Arial"/>
                <w:b/>
                <w:bCs/>
              </w:rPr>
            </w:rPrChange>
          </w:rPr>
          <w:t>Gated Application</w:t>
        </w:r>
        <w:r w:rsidR="068C551C" w:rsidRPr="00CB3DE7">
          <w:rPr>
            <w:rFonts w:ascii="Arial" w:hAnsi="Arial" w:cs="Arial"/>
            <w:highlight w:val="yellow"/>
            <w:rPrChange w:id="829" w:author="Martin Cahill (NESO)" w:date="2025-02-28T14:47:00Z" w16du:dateUtc="2025-02-28T14:47:00Z">
              <w:rPr>
                <w:rFonts w:ascii="Arial" w:hAnsi="Arial" w:cs="Arial"/>
              </w:rPr>
            </w:rPrChange>
          </w:rPr>
          <w:t xml:space="preserve">, in accordance with the </w:t>
        </w:r>
        <w:r w:rsidR="068C551C" w:rsidRPr="00CB3DE7">
          <w:rPr>
            <w:rFonts w:ascii="Arial" w:hAnsi="Arial" w:cs="Arial"/>
            <w:b/>
            <w:bCs/>
            <w:highlight w:val="yellow"/>
            <w:rPrChange w:id="830" w:author="Martin Cahill (NESO)" w:date="2025-02-28T14:47:00Z" w16du:dateUtc="2025-02-28T14:47:00Z">
              <w:rPr>
                <w:rFonts w:ascii="Arial" w:hAnsi="Arial" w:cs="Arial"/>
                <w:b/>
                <w:bCs/>
              </w:rPr>
            </w:rPrChange>
          </w:rPr>
          <w:t>Gated Application and Offer Process</w:t>
        </w:r>
        <w:r w:rsidR="068C551C" w:rsidRPr="00CB3DE7">
          <w:rPr>
            <w:rFonts w:ascii="Arial" w:hAnsi="Arial" w:cs="Arial"/>
            <w:highlight w:val="yellow"/>
            <w:rPrChange w:id="831" w:author="Martin Cahill (NESO)" w:date="2025-02-28T14:47:00Z" w16du:dateUtc="2025-02-28T14:47:00Z">
              <w:rPr>
                <w:rFonts w:ascii="Arial" w:hAnsi="Arial" w:cs="Arial"/>
              </w:rPr>
            </w:rPrChange>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832" w:author="Lizzie Timmins (NESO)" w:date="2024-10-15T14:55:00Z"/>
          <w:rFonts w:ascii="Arial" w:hAnsi="Arial" w:cs="Arial"/>
          <w:b/>
          <w:bCs/>
        </w:rPr>
      </w:pPr>
      <w:bookmarkStart w:id="833" w:name="_DV_M152"/>
      <w:bookmarkEnd w:id="833"/>
      <w:r>
        <w:rPr>
          <w:rFonts w:ascii="Arial" w:hAnsi="Arial" w:cs="Arial"/>
        </w:rPr>
        <w:t>6.9.2.2</w:t>
      </w:r>
      <w:r>
        <w:rPr>
          <w:rFonts w:ascii="Arial" w:hAnsi="Arial" w:cs="Arial"/>
          <w:b/>
          <w:bCs/>
        </w:rPr>
        <w:tab/>
      </w:r>
      <w:ins w:id="834" w:author="Lizzie Timmins (NESO)" w:date="2024-10-15T14:55:00Z">
        <w:r w:rsidR="00095BD9" w:rsidRPr="00CB3DE7">
          <w:rPr>
            <w:rFonts w:ascii="Arial" w:hAnsi="Arial" w:cs="Arial"/>
            <w:highlight w:val="yellow"/>
            <w:rPrChange w:id="835" w:author="Martin Cahill (NESO)" w:date="2025-02-28T14:47:00Z" w16du:dateUtc="2025-02-28T14:47:00Z">
              <w:rPr>
                <w:rFonts w:ascii="Arial" w:hAnsi="Arial" w:cs="Arial"/>
              </w:rPr>
            </w:rPrChange>
          </w:rPr>
          <w:t>Where the</w:t>
        </w:r>
        <w:r w:rsidR="00095BD9" w:rsidRPr="00CB3DE7">
          <w:rPr>
            <w:rFonts w:ascii="Arial" w:hAnsi="Arial" w:cs="Arial"/>
            <w:b/>
            <w:bCs/>
            <w:highlight w:val="yellow"/>
            <w:rPrChange w:id="836" w:author="Martin Cahill (NESO)" w:date="2025-02-28T14:47:00Z" w16du:dateUtc="2025-02-28T14:47:00Z">
              <w:rPr>
                <w:rFonts w:ascii="Arial" w:hAnsi="Arial" w:cs="Arial"/>
                <w:b/>
                <w:bCs/>
              </w:rPr>
            </w:rPrChange>
          </w:rPr>
          <w:t xml:space="preserve"> Modification Application</w:t>
        </w:r>
        <w:r w:rsidR="00095BD9" w:rsidRPr="00CB3DE7">
          <w:rPr>
            <w:rFonts w:ascii="Arial" w:hAnsi="Arial" w:cs="Arial"/>
            <w:highlight w:val="yellow"/>
            <w:rPrChange w:id="837" w:author="Martin Cahill (NESO)" w:date="2025-02-28T14:47:00Z" w16du:dateUtc="2025-02-28T14:47:00Z">
              <w:rPr>
                <w:rFonts w:ascii="Arial" w:hAnsi="Arial" w:cs="Arial"/>
              </w:rPr>
            </w:rPrChange>
          </w:rPr>
          <w:t>:</w:t>
        </w:r>
      </w:ins>
    </w:p>
    <w:p w14:paraId="02B7E321" w14:textId="77777777" w:rsidR="00AE0E56" w:rsidRPr="00AE0E56" w:rsidRDefault="00095BD9" w:rsidP="00AE0E56">
      <w:pPr>
        <w:pStyle w:val="clauseindent"/>
        <w:widowControl/>
        <w:ind w:left="2835" w:hanging="1133"/>
        <w:jc w:val="both"/>
        <w:rPr>
          <w:ins w:id="838" w:author="Lizzie Timmins (NESO)" w:date="2024-10-15T14:57:00Z"/>
          <w:rFonts w:ascii="Arial" w:hAnsi="Arial" w:cs="Arial"/>
        </w:rPr>
      </w:pPr>
      <w:ins w:id="839" w:author="Lizzie Timmins (NESO)" w:date="2024-10-15T14:55:00Z">
        <w:r w:rsidRPr="00AE0E56">
          <w:rPr>
            <w:rFonts w:ascii="Arial" w:hAnsi="Arial" w:cs="Arial"/>
          </w:rPr>
          <w:t>6.9.2.2.1</w:t>
        </w:r>
        <w:r w:rsidRPr="00AE0E56">
          <w:rPr>
            <w:rFonts w:ascii="Arial" w:hAnsi="Arial" w:cs="Arial"/>
            <w:b/>
            <w:bCs/>
          </w:rPr>
          <w:t xml:space="preserve"> </w:t>
        </w:r>
        <w:r w:rsidRPr="00CB3DE7">
          <w:rPr>
            <w:rFonts w:ascii="Arial" w:hAnsi="Arial" w:cs="Arial"/>
            <w:highlight w:val="yellow"/>
            <w:rPrChange w:id="840" w:author="Martin Cahill (NESO)" w:date="2025-02-28T14:47:00Z" w16du:dateUtc="2025-02-28T14:47:00Z">
              <w:rPr>
                <w:rFonts w:ascii="Arial" w:hAnsi="Arial" w:cs="Arial"/>
              </w:rPr>
            </w:rPrChange>
          </w:rPr>
          <w:t>is not a</w:t>
        </w:r>
        <w:r w:rsidRPr="00CB3DE7">
          <w:rPr>
            <w:rFonts w:ascii="Arial" w:hAnsi="Arial" w:cs="Arial"/>
            <w:b/>
            <w:bCs/>
            <w:highlight w:val="yellow"/>
            <w:rPrChange w:id="841" w:author="Martin Cahill (NESO)" w:date="2025-02-28T14:47:00Z" w16du:dateUtc="2025-02-28T14:47:00Z">
              <w:rPr>
                <w:rFonts w:ascii="Arial" w:hAnsi="Arial" w:cs="Arial"/>
                <w:b/>
                <w:bCs/>
              </w:rPr>
            </w:rPrChange>
          </w:rPr>
          <w:t xml:space="preserve"> Gated Application</w:t>
        </w:r>
        <w:r w:rsidRPr="00AE0E56">
          <w:rPr>
            <w:rFonts w:ascii="Arial" w:hAnsi="Arial" w:cs="Arial"/>
            <w:b/>
            <w:bCs/>
          </w:rPr>
          <w:t xml:space="preserve">,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842"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843" w:author="Lizzie Timmins (NESO)" w:date="2024-10-15T14:57:00Z"/>
          <w:rFonts w:ascii="Arial" w:hAnsi="Arial" w:cs="Arial"/>
        </w:rPr>
      </w:pPr>
      <w:ins w:id="844" w:author="Lizzie Timmins (NESO)" w:date="2024-10-15T14:57:00Z">
        <w:r w:rsidRPr="0CA8AA03">
          <w:rPr>
            <w:rFonts w:ascii="Arial" w:hAnsi="Arial" w:cs="Arial"/>
          </w:rPr>
          <w:t>6.9.2.2.2</w:t>
        </w:r>
        <w:r>
          <w:tab/>
        </w:r>
        <w:r w:rsidRPr="00CB3DE7">
          <w:rPr>
            <w:rFonts w:ascii="Arial" w:hAnsi="Arial" w:cs="Arial"/>
            <w:highlight w:val="yellow"/>
            <w:rPrChange w:id="845" w:author="Martin Cahill (NESO)" w:date="2025-02-28T14:47:00Z" w16du:dateUtc="2025-02-28T14:47:00Z">
              <w:rPr>
                <w:rFonts w:ascii="Arial" w:hAnsi="Arial" w:cs="Arial"/>
              </w:rPr>
            </w:rPrChange>
          </w:rPr>
          <w:t xml:space="preserve">is a </w:t>
        </w:r>
        <w:r w:rsidRPr="00CB3DE7">
          <w:rPr>
            <w:rFonts w:ascii="Arial" w:hAnsi="Arial" w:cs="Arial"/>
            <w:b/>
            <w:bCs/>
            <w:highlight w:val="yellow"/>
            <w:rPrChange w:id="846" w:author="Martin Cahill (NESO)" w:date="2025-02-28T14:47:00Z" w16du:dateUtc="2025-02-28T14:47:00Z">
              <w:rPr>
                <w:rFonts w:ascii="Arial" w:hAnsi="Arial" w:cs="Arial"/>
                <w:b/>
                <w:bCs/>
              </w:rPr>
            </w:rPrChange>
          </w:rPr>
          <w:t>Gated Application</w:t>
        </w:r>
        <w:r w:rsidRPr="00CB3DE7">
          <w:rPr>
            <w:rFonts w:ascii="Arial" w:hAnsi="Arial" w:cs="Arial"/>
            <w:highlight w:val="yellow"/>
            <w:rPrChange w:id="847" w:author="Martin Cahill (NESO)" w:date="2025-02-28T14:47:00Z" w16du:dateUtc="2025-02-28T14:47:00Z">
              <w:rPr>
                <w:rFonts w:ascii="Arial" w:hAnsi="Arial" w:cs="Arial"/>
              </w:rPr>
            </w:rPrChange>
          </w:rPr>
          <w:t xml:space="preserve">, </w:t>
        </w:r>
        <w:r w:rsidRPr="00CB3DE7">
          <w:rPr>
            <w:rFonts w:ascii="Arial" w:hAnsi="Arial" w:cs="Arial"/>
            <w:b/>
            <w:bCs/>
            <w:highlight w:val="yellow"/>
            <w:rPrChange w:id="848" w:author="Martin Cahill (NESO)" w:date="2025-02-28T14:47:00Z" w16du:dateUtc="2025-02-28T14:47:00Z">
              <w:rPr>
                <w:rFonts w:ascii="Arial" w:hAnsi="Arial" w:cs="Arial"/>
                <w:b/>
                <w:bCs/>
              </w:rPr>
            </w:rPrChange>
          </w:rPr>
          <w:t>The Company</w:t>
        </w:r>
        <w:r w:rsidRPr="00CB3DE7">
          <w:rPr>
            <w:rFonts w:ascii="Arial" w:hAnsi="Arial" w:cs="Arial"/>
            <w:highlight w:val="yellow"/>
            <w:rPrChange w:id="849" w:author="Martin Cahill (NESO)" w:date="2025-02-28T14:47:00Z" w16du:dateUtc="2025-02-28T14:47:00Z">
              <w:rPr>
                <w:rFonts w:ascii="Arial" w:hAnsi="Arial" w:cs="Arial"/>
              </w:rPr>
            </w:rPrChange>
          </w:rPr>
          <w:t xml:space="preserve"> shall make the </w:t>
        </w:r>
        <w:r w:rsidRPr="00CB3DE7">
          <w:rPr>
            <w:rFonts w:ascii="Arial" w:hAnsi="Arial" w:cs="Arial"/>
            <w:b/>
            <w:bCs/>
            <w:highlight w:val="yellow"/>
            <w:rPrChange w:id="850" w:author="Martin Cahill (NESO)" w:date="2025-02-28T14:47:00Z" w16du:dateUtc="2025-02-28T14:47:00Z">
              <w:rPr>
                <w:rFonts w:ascii="Arial" w:hAnsi="Arial" w:cs="Arial"/>
                <w:b/>
                <w:bCs/>
              </w:rPr>
            </w:rPrChange>
          </w:rPr>
          <w:t>Modification Offer</w:t>
        </w:r>
        <w:r w:rsidRPr="00CB3DE7">
          <w:rPr>
            <w:rFonts w:ascii="Arial" w:hAnsi="Arial" w:cs="Arial"/>
            <w:highlight w:val="yellow"/>
            <w:rPrChange w:id="851" w:author="Martin Cahill (NESO)" w:date="2025-02-28T14:47:00Z" w16du:dateUtc="2025-02-28T14:47:00Z">
              <w:rPr>
                <w:rFonts w:ascii="Arial" w:hAnsi="Arial" w:cs="Arial"/>
              </w:rPr>
            </w:rPrChange>
          </w:rPr>
          <w:t xml:space="preserve"> to the </w:t>
        </w:r>
        <w:r w:rsidRPr="00CB3DE7">
          <w:rPr>
            <w:rFonts w:ascii="Arial" w:hAnsi="Arial" w:cs="Arial"/>
            <w:b/>
            <w:bCs/>
            <w:highlight w:val="yellow"/>
            <w:rPrChange w:id="852" w:author="Martin Cahill (NESO)" w:date="2025-02-28T14:47:00Z" w16du:dateUtc="2025-02-28T14:47:00Z">
              <w:rPr>
                <w:rFonts w:ascii="Arial" w:hAnsi="Arial" w:cs="Arial"/>
                <w:b/>
                <w:bCs/>
              </w:rPr>
            </w:rPrChange>
          </w:rPr>
          <w:t xml:space="preserve">User </w:t>
        </w:r>
        <w:r w:rsidRPr="00CB3DE7">
          <w:rPr>
            <w:rFonts w:ascii="Arial" w:hAnsi="Arial" w:cs="Arial"/>
            <w:highlight w:val="yellow"/>
            <w:rPrChange w:id="853" w:author="Martin Cahill (NESO)" w:date="2025-02-28T14:47:00Z" w16du:dateUtc="2025-02-28T14:47:00Z">
              <w:rPr>
                <w:rFonts w:ascii="Arial" w:hAnsi="Arial" w:cs="Arial"/>
              </w:rPr>
            </w:rPrChange>
          </w:rPr>
          <w:t xml:space="preserve">in accordance with the </w:t>
        </w:r>
        <w:r w:rsidRPr="00CB3DE7">
          <w:rPr>
            <w:rFonts w:ascii="Arial" w:hAnsi="Arial" w:cs="Arial"/>
            <w:b/>
            <w:bCs/>
            <w:highlight w:val="yellow"/>
            <w:rPrChange w:id="854" w:author="Martin Cahill (NESO)" w:date="2025-02-28T14:47:00Z" w16du:dateUtc="2025-02-28T14:47:00Z">
              <w:rPr>
                <w:rFonts w:ascii="Arial" w:hAnsi="Arial" w:cs="Arial"/>
                <w:b/>
                <w:bCs/>
              </w:rPr>
            </w:rPrChange>
          </w:rPr>
          <w:t>Gated Application and Offer Process</w:t>
        </w:r>
        <w:r w:rsidRPr="00CB3DE7">
          <w:rPr>
            <w:rFonts w:ascii="Arial" w:hAnsi="Arial" w:cs="Arial"/>
            <w:highlight w:val="yellow"/>
            <w:rPrChange w:id="855" w:author="Martin Cahill (NESO)" w:date="2025-02-28T14:47:00Z" w16du:dateUtc="2025-02-28T14:47:00Z">
              <w:rPr>
                <w:rFonts w:ascii="Arial" w:hAnsi="Arial" w:cs="Arial"/>
              </w:rPr>
            </w:rPrChange>
          </w:rPr>
          <w:t>.</w:t>
        </w:r>
      </w:ins>
    </w:p>
    <w:p w14:paraId="0B507264" w14:textId="72430076" w:rsidR="00CA2ECB" w:rsidRDefault="00AE0E56" w:rsidP="00095BD9">
      <w:pPr>
        <w:pStyle w:val="clauseindent"/>
        <w:widowControl/>
        <w:ind w:left="2835" w:hanging="1133"/>
        <w:jc w:val="both"/>
        <w:rPr>
          <w:rFonts w:ascii="Arial" w:hAnsi="Arial" w:cs="Arial"/>
          <w:b/>
          <w:bCs/>
        </w:rPr>
      </w:pPr>
      <w:ins w:id="856"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857" w:name="_DV_M153"/>
      <w:bookmarkEnd w:id="857"/>
      <w:r w:rsidRPr="57F2BD47">
        <w:rPr>
          <w:rFonts w:ascii="Arial" w:hAnsi="Arial" w:cs="Arial"/>
        </w:rPr>
        <w:lastRenderedPageBreak/>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858" w:name="_DV_M154"/>
      <w:bookmarkEnd w:id="85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859" w:name="_DV_M156"/>
      <w:bookmarkEnd w:id="859"/>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860" w:name="_DV_M157"/>
      <w:bookmarkEnd w:id="860"/>
      <w:r>
        <w:rPr>
          <w:rFonts w:ascii="Arial" w:hAnsi="Arial" w:cs="Arial"/>
        </w:rPr>
        <w:t>6.9.3.1</w:t>
      </w:r>
      <w:r>
        <w:rPr>
          <w:rFonts w:ascii="Arial" w:hAnsi="Arial" w:cs="Arial"/>
        </w:rPr>
        <w:tab/>
        <w:t xml:space="preserve">If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861" w:name="_DV_M158"/>
      <w:bookmarkEnd w:id="861"/>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862" w:name="_DV_M159"/>
      <w:bookmarkEnd w:id="86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lastRenderedPageBreak/>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863" w:author="Angela Quinn (NESO)" w:date="2024-10-18T09:38:00Z"/>
          <w:rFonts w:ascii="Arial" w:hAnsi="Arial" w:cs="Arial"/>
        </w:rPr>
      </w:pPr>
      <w:bookmarkStart w:id="864" w:name="_DV_M160"/>
      <w:bookmarkEnd w:id="864"/>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w:t>
      </w:r>
      <w:proofErr w:type="gramStart"/>
      <w:r>
        <w:rPr>
          <w:rFonts w:ascii="Arial" w:hAnsi="Arial" w:cs="Arial"/>
        </w:rPr>
        <w:t>Paragraph</w:t>
      </w:r>
      <w:proofErr w:type="gramEnd"/>
      <w:r>
        <w:rPr>
          <w:rFonts w:ascii="Arial" w:hAnsi="Arial" w:cs="Arial"/>
        </w:rPr>
        <w:t xml:space="preserve"> 6.9.2.2, 6.9.2.3 and 6.9.2.4 shall thereafter apply. </w:t>
      </w:r>
    </w:p>
    <w:p w14:paraId="104CF245" w14:textId="081F7521" w:rsidR="003D7C18" w:rsidRDefault="0AA6FE18" w:rsidP="00CA2ECB">
      <w:pPr>
        <w:pStyle w:val="clauseindent"/>
        <w:widowControl/>
        <w:ind w:left="2835" w:hanging="1133"/>
        <w:jc w:val="both"/>
        <w:rPr>
          <w:ins w:id="865" w:author="Angela Quinn (NESO)" w:date="2024-10-18T09:41:00Z"/>
          <w:rFonts w:ascii="Arial" w:hAnsi="Arial" w:cs="Arial"/>
          <w:b/>
          <w:bCs/>
        </w:rPr>
      </w:pPr>
      <w:ins w:id="866" w:author="Angela Quinn (NESO)" w:date="2024-10-18T09:38:00Z">
        <w:r w:rsidRPr="7CFA61A9">
          <w:rPr>
            <w:rFonts w:ascii="Arial" w:hAnsi="Arial" w:cs="Arial"/>
          </w:rPr>
          <w:t>6.9.3.5</w:t>
        </w:r>
      </w:ins>
      <w:ins w:id="867" w:author="Angela Quinn (NESO)" w:date="2024-10-27T14:05:00Z">
        <w:r w:rsidR="00AE0C81">
          <w:tab/>
        </w:r>
      </w:ins>
      <w:ins w:id="868" w:author="Angela Quinn (NESO)" w:date="2024-10-18T09:39:00Z">
        <w:r w:rsidRPr="00071481">
          <w:rPr>
            <w:rFonts w:ascii="Arial" w:hAnsi="Arial" w:cs="Arial"/>
            <w:b/>
            <w:bCs/>
            <w:highlight w:val="yellow"/>
            <w:rPrChange w:id="869" w:author="Martin Cahill (NESO)" w:date="2025-02-28T14:46:00Z" w16du:dateUtc="2025-02-28T14:46:00Z">
              <w:rPr>
                <w:rFonts w:ascii="Arial" w:hAnsi="Arial" w:cs="Arial"/>
                <w:b/>
                <w:bCs/>
              </w:rPr>
            </w:rPrChange>
          </w:rPr>
          <w:t xml:space="preserve">Modification Notices and Modification Applications </w:t>
        </w:r>
        <w:r w:rsidR="3F8D823E" w:rsidRPr="00071481">
          <w:rPr>
            <w:rFonts w:ascii="Arial" w:hAnsi="Arial" w:cs="Arial"/>
            <w:b/>
            <w:bCs/>
            <w:highlight w:val="yellow"/>
            <w:rPrChange w:id="870" w:author="Martin Cahill (NESO)" w:date="2025-02-28T14:46:00Z" w16du:dateUtc="2025-02-28T14:46:00Z">
              <w:rPr>
                <w:rFonts w:ascii="Arial" w:hAnsi="Arial" w:cs="Arial"/>
                <w:b/>
                <w:bCs/>
              </w:rPr>
            </w:rPrChange>
          </w:rPr>
          <w:t>r</w:t>
        </w:r>
      </w:ins>
      <w:ins w:id="871" w:author="Angela Quinn (NESO)" w:date="2024-10-18T09:40:00Z">
        <w:r w:rsidR="3F8D823E" w:rsidRPr="00071481">
          <w:rPr>
            <w:rFonts w:ascii="Arial" w:hAnsi="Arial" w:cs="Arial"/>
            <w:b/>
            <w:bCs/>
            <w:highlight w:val="yellow"/>
            <w:rPrChange w:id="872" w:author="Martin Cahill (NESO)" w:date="2025-02-28T14:46:00Z" w16du:dateUtc="2025-02-28T14:46:00Z">
              <w:rPr>
                <w:rFonts w:ascii="Arial" w:hAnsi="Arial" w:cs="Arial"/>
                <w:b/>
                <w:bCs/>
              </w:rPr>
            </w:rPrChange>
          </w:rPr>
          <w:t>elating to owners/operators of Distribution Systems triggered by Embedded Power Stations</w:t>
        </w:r>
      </w:ins>
    </w:p>
    <w:p w14:paraId="1DC99D1C" w14:textId="62F186A7" w:rsidR="001D741B" w:rsidRPr="00071481" w:rsidRDefault="001D741B" w:rsidP="001D741B">
      <w:pPr>
        <w:pStyle w:val="clauseindent"/>
        <w:widowControl/>
        <w:ind w:left="2835" w:hanging="1133"/>
        <w:jc w:val="both"/>
        <w:rPr>
          <w:ins w:id="873" w:author="Angela Quinn (NESO)" w:date="2024-10-18T09:43:00Z"/>
          <w:rFonts w:ascii="Arial" w:hAnsi="Arial" w:cs="Arial"/>
          <w:highlight w:val="yellow"/>
          <w:rPrChange w:id="874" w:author="Martin Cahill (NESO)" w:date="2025-02-28T14:46:00Z" w16du:dateUtc="2025-02-28T14:46:00Z">
            <w:rPr>
              <w:ins w:id="875" w:author="Angela Quinn (NESO)" w:date="2024-10-18T09:43:00Z"/>
              <w:rFonts w:ascii="Arial" w:hAnsi="Arial" w:cs="Arial"/>
            </w:rPr>
          </w:rPrChange>
        </w:rPr>
      </w:pPr>
      <w:ins w:id="876" w:author="Angela Quinn (NESO)" w:date="2024-10-18T09:41:00Z">
        <w:r>
          <w:rPr>
            <w:rFonts w:ascii="Arial" w:hAnsi="Arial" w:cs="Arial"/>
          </w:rPr>
          <w:t>6.9.3.5.1</w:t>
        </w:r>
        <w:r>
          <w:rPr>
            <w:rFonts w:ascii="Arial" w:hAnsi="Arial" w:cs="Arial"/>
          </w:rPr>
          <w:tab/>
        </w:r>
        <w:r w:rsidRPr="00071481">
          <w:rPr>
            <w:rFonts w:ascii="Arial" w:hAnsi="Arial" w:cs="Arial"/>
            <w:highlight w:val="yellow"/>
            <w:rPrChange w:id="877" w:author="Martin Cahill (NESO)" w:date="2025-02-28T14:46:00Z" w16du:dateUtc="2025-02-28T14:46:00Z">
              <w:rPr>
                <w:rFonts w:ascii="Arial" w:hAnsi="Arial" w:cs="Arial"/>
              </w:rPr>
            </w:rPrChange>
          </w:rPr>
          <w:t>The provisions of this Parag</w:t>
        </w:r>
      </w:ins>
      <w:ins w:id="878" w:author="Angela Quinn (NESO)" w:date="2024-10-18T09:42:00Z">
        <w:r w:rsidRPr="00071481">
          <w:rPr>
            <w:rFonts w:ascii="Arial" w:hAnsi="Arial" w:cs="Arial"/>
            <w:highlight w:val="yellow"/>
            <w:rPrChange w:id="879" w:author="Martin Cahill (NESO)" w:date="2025-02-28T14:46:00Z" w16du:dateUtc="2025-02-28T14:46:00Z">
              <w:rPr>
                <w:rFonts w:ascii="Arial" w:hAnsi="Arial" w:cs="Arial"/>
              </w:rPr>
            </w:rPrChange>
          </w:rPr>
          <w:t>r</w:t>
        </w:r>
      </w:ins>
      <w:ins w:id="880" w:author="Angela Quinn (NESO)" w:date="2024-10-18T09:41:00Z">
        <w:r w:rsidRPr="00071481">
          <w:rPr>
            <w:rFonts w:ascii="Arial" w:hAnsi="Arial" w:cs="Arial"/>
            <w:highlight w:val="yellow"/>
            <w:rPrChange w:id="881" w:author="Martin Cahill (NESO)" w:date="2025-02-28T14:46:00Z" w16du:dateUtc="2025-02-28T14:46:00Z">
              <w:rPr>
                <w:rFonts w:ascii="Arial" w:hAnsi="Arial" w:cs="Arial"/>
              </w:rPr>
            </w:rPrChange>
          </w:rPr>
          <w:t xml:space="preserve">aph 6.9 apply to </w:t>
        </w:r>
      </w:ins>
      <w:ins w:id="882" w:author="Angela Quinn (NESO)" w:date="2024-10-18T09:42:00Z">
        <w:r w:rsidRPr="00071481">
          <w:rPr>
            <w:rFonts w:ascii="Arial" w:hAnsi="Arial" w:cs="Arial"/>
            <w:b/>
            <w:bCs/>
            <w:highlight w:val="yellow"/>
            <w:rPrChange w:id="883" w:author="Martin Cahill (NESO)" w:date="2025-02-28T14:46:00Z" w16du:dateUtc="2025-02-28T14:46:00Z">
              <w:rPr>
                <w:rFonts w:ascii="Arial" w:hAnsi="Arial" w:cs="Arial"/>
                <w:b/>
                <w:bCs/>
              </w:rPr>
            </w:rPrChange>
          </w:rPr>
          <w:t xml:space="preserve">Modification Notices </w:t>
        </w:r>
        <w:r w:rsidRPr="00071481">
          <w:rPr>
            <w:rFonts w:ascii="Arial" w:hAnsi="Arial" w:cs="Arial"/>
            <w:highlight w:val="yellow"/>
            <w:rPrChange w:id="884" w:author="Martin Cahill (NESO)" w:date="2025-02-28T14:46:00Z" w16du:dateUtc="2025-02-28T14:46:00Z">
              <w:rPr>
                <w:rFonts w:ascii="Arial" w:hAnsi="Arial" w:cs="Arial"/>
              </w:rPr>
            </w:rPrChange>
          </w:rPr>
          <w:t>and</w:t>
        </w:r>
        <w:r w:rsidRPr="00071481">
          <w:rPr>
            <w:rFonts w:ascii="Arial" w:hAnsi="Arial" w:cs="Arial"/>
            <w:b/>
            <w:bCs/>
            <w:highlight w:val="yellow"/>
            <w:rPrChange w:id="885" w:author="Martin Cahill (NESO)" w:date="2025-02-28T14:46:00Z" w16du:dateUtc="2025-02-28T14:46:00Z">
              <w:rPr>
                <w:rFonts w:ascii="Arial" w:hAnsi="Arial" w:cs="Arial"/>
                <w:b/>
                <w:bCs/>
              </w:rPr>
            </w:rPrChange>
          </w:rPr>
          <w:t xml:space="preserve"> Modification Applications </w:t>
        </w:r>
        <w:r w:rsidRPr="00071481">
          <w:rPr>
            <w:rFonts w:ascii="Arial" w:hAnsi="Arial" w:cs="Arial"/>
            <w:highlight w:val="yellow"/>
            <w:rPrChange w:id="886" w:author="Martin Cahill (NESO)" w:date="2025-02-28T14:46:00Z" w16du:dateUtc="2025-02-28T14:46:00Z">
              <w:rPr>
                <w:rFonts w:ascii="Arial" w:hAnsi="Arial" w:cs="Arial"/>
              </w:rPr>
            </w:rPrChange>
          </w:rPr>
          <w:t>relating to owners/operators of</w:t>
        </w:r>
        <w:r w:rsidRPr="00071481">
          <w:rPr>
            <w:rFonts w:ascii="Arial" w:hAnsi="Arial" w:cs="Arial"/>
            <w:b/>
            <w:bCs/>
            <w:highlight w:val="yellow"/>
            <w:rPrChange w:id="887" w:author="Martin Cahill (NESO)" w:date="2025-02-28T14:46:00Z" w16du:dateUtc="2025-02-28T14:46:00Z">
              <w:rPr>
                <w:rFonts w:ascii="Arial" w:hAnsi="Arial" w:cs="Arial"/>
                <w:b/>
                <w:bCs/>
              </w:rPr>
            </w:rPrChange>
          </w:rPr>
          <w:t xml:space="preserve"> Distribution Systems </w:t>
        </w:r>
        <w:r w:rsidRPr="00071481">
          <w:rPr>
            <w:rFonts w:ascii="Arial" w:hAnsi="Arial" w:cs="Arial"/>
            <w:highlight w:val="yellow"/>
            <w:rPrChange w:id="888" w:author="Martin Cahill (NESO)" w:date="2025-02-28T14:46:00Z" w16du:dateUtc="2025-02-28T14:46:00Z">
              <w:rPr>
                <w:rFonts w:ascii="Arial" w:hAnsi="Arial" w:cs="Arial"/>
              </w:rPr>
            </w:rPrChange>
          </w:rPr>
          <w:t xml:space="preserve">triggered by </w:t>
        </w:r>
        <w:r w:rsidRPr="00071481">
          <w:rPr>
            <w:rFonts w:ascii="Arial" w:hAnsi="Arial" w:cs="Arial"/>
            <w:b/>
            <w:bCs/>
            <w:highlight w:val="yellow"/>
            <w:rPrChange w:id="889" w:author="Martin Cahill (NESO)" w:date="2025-02-28T14:46:00Z" w16du:dateUtc="2025-02-28T14:46:00Z">
              <w:rPr>
                <w:rFonts w:ascii="Arial" w:hAnsi="Arial" w:cs="Arial"/>
                <w:b/>
                <w:bCs/>
              </w:rPr>
            </w:rPrChange>
          </w:rPr>
          <w:t xml:space="preserve">Embedded Power Stations </w:t>
        </w:r>
        <w:r w:rsidRPr="00071481">
          <w:rPr>
            <w:rFonts w:ascii="Arial" w:hAnsi="Arial" w:cs="Arial"/>
            <w:highlight w:val="yellow"/>
            <w:rPrChange w:id="890" w:author="Martin Cahill (NESO)" w:date="2025-02-28T14:46:00Z" w16du:dateUtc="2025-02-28T14:46:00Z">
              <w:rPr>
                <w:rFonts w:ascii="Arial" w:hAnsi="Arial" w:cs="Arial"/>
              </w:rPr>
            </w:rPrChange>
          </w:rPr>
          <w:t xml:space="preserve">but </w:t>
        </w:r>
      </w:ins>
      <w:ins w:id="891" w:author="Angela Quinn (NESO)" w:date="2024-10-18T09:43:00Z">
        <w:r w:rsidRPr="00071481">
          <w:rPr>
            <w:rFonts w:ascii="Arial" w:hAnsi="Arial" w:cs="Arial"/>
            <w:highlight w:val="yellow"/>
            <w:rPrChange w:id="892" w:author="Martin Cahill (NESO)" w:date="2025-02-28T14:46:00Z" w16du:dateUtc="2025-02-28T14:46:00Z">
              <w:rPr>
                <w:rFonts w:ascii="Arial" w:hAnsi="Arial" w:cs="Arial"/>
              </w:rPr>
            </w:rPrChange>
          </w:rPr>
          <w:t xml:space="preserve">adapted as required </w:t>
        </w:r>
      </w:ins>
      <w:ins w:id="893" w:author="Angela Quinn (NESO)" w:date="2024-10-18T09:42:00Z">
        <w:r w:rsidRPr="00071481">
          <w:rPr>
            <w:rFonts w:ascii="Arial" w:hAnsi="Arial" w:cs="Arial"/>
            <w:highlight w:val="yellow"/>
            <w:rPrChange w:id="894" w:author="Martin Cahill (NESO)" w:date="2025-02-28T14:46:00Z" w16du:dateUtc="2025-02-28T14:46:00Z">
              <w:rPr>
                <w:rFonts w:ascii="Arial" w:hAnsi="Arial" w:cs="Arial"/>
              </w:rPr>
            </w:rPrChange>
          </w:rPr>
          <w:t>on the following basis</w:t>
        </w:r>
      </w:ins>
      <w:ins w:id="895" w:author="Angela Quinn (NESO)" w:date="2024-10-18T09:43:00Z">
        <w:r w:rsidRPr="00071481">
          <w:rPr>
            <w:rFonts w:ascii="Arial" w:hAnsi="Arial" w:cs="Arial"/>
            <w:highlight w:val="yellow"/>
            <w:rPrChange w:id="896" w:author="Martin Cahill (NESO)" w:date="2025-02-28T14:46:00Z" w16du:dateUtc="2025-02-28T14:46:00Z">
              <w:rPr>
                <w:rFonts w:ascii="Arial" w:hAnsi="Arial" w:cs="Arial"/>
              </w:rPr>
            </w:rPrChange>
          </w:rPr>
          <w:t>.</w:t>
        </w:r>
      </w:ins>
    </w:p>
    <w:p w14:paraId="0AC6066E" w14:textId="61A48563" w:rsidR="00B11162" w:rsidRDefault="2663BA3A" w:rsidP="001D741B">
      <w:pPr>
        <w:pStyle w:val="clauseindent"/>
        <w:widowControl/>
        <w:ind w:left="2835" w:hanging="1133"/>
        <w:jc w:val="both"/>
        <w:rPr>
          <w:ins w:id="897" w:author="Angela Quinn (NESO)" w:date="2024-10-18T09:56:00Z"/>
          <w:rFonts w:ascii="Arial" w:hAnsi="Arial" w:cs="Arial"/>
        </w:rPr>
      </w:pPr>
      <w:ins w:id="898" w:author="Angela Quinn (NESO)" w:date="2024-10-18T09:43:00Z">
        <w:r w:rsidRPr="7CFA61A9">
          <w:rPr>
            <w:rFonts w:ascii="Arial" w:hAnsi="Arial" w:cs="Arial"/>
          </w:rPr>
          <w:t>6.9</w:t>
        </w:r>
        <w:r w:rsidR="49306DF1" w:rsidRPr="7CFA61A9">
          <w:rPr>
            <w:rFonts w:ascii="Arial" w:hAnsi="Arial" w:cs="Arial"/>
          </w:rPr>
          <w:t>.3.5.</w:t>
        </w:r>
      </w:ins>
      <w:ins w:id="899" w:author="Angela Quinn (NESO)" w:date="2024-10-18T09:54:00Z">
        <w:r w:rsidR="3ADDB6F9" w:rsidRPr="7CFA61A9">
          <w:rPr>
            <w:rFonts w:ascii="Arial" w:hAnsi="Arial" w:cs="Arial"/>
          </w:rPr>
          <w:t>2</w:t>
        </w:r>
      </w:ins>
      <w:ins w:id="900" w:author="Angela Quinn (NESO)" w:date="2024-10-18T09:44:00Z">
        <w:r w:rsidR="001D741B">
          <w:tab/>
        </w:r>
        <w:r w:rsidR="012B402F" w:rsidRPr="00071481">
          <w:rPr>
            <w:rFonts w:ascii="Arial" w:hAnsi="Arial" w:cs="Arial"/>
            <w:highlight w:val="yellow"/>
            <w:rPrChange w:id="901" w:author="Martin Cahill (NESO)" w:date="2025-02-28T14:46:00Z" w16du:dateUtc="2025-02-28T14:46:00Z">
              <w:rPr>
                <w:rFonts w:ascii="Arial" w:hAnsi="Arial" w:cs="Arial"/>
              </w:rPr>
            </w:rPrChange>
          </w:rPr>
          <w:t xml:space="preserve">Where a </w:t>
        </w:r>
        <w:r w:rsidR="012B402F" w:rsidRPr="00071481">
          <w:rPr>
            <w:rFonts w:ascii="Arial" w:hAnsi="Arial" w:cs="Arial"/>
            <w:b/>
            <w:bCs/>
            <w:highlight w:val="yellow"/>
            <w:rPrChange w:id="902" w:author="Martin Cahill (NESO)" w:date="2025-02-28T14:46:00Z" w16du:dateUtc="2025-02-28T14:46:00Z">
              <w:rPr>
                <w:rFonts w:ascii="Arial" w:hAnsi="Arial" w:cs="Arial"/>
                <w:b/>
                <w:bCs/>
              </w:rPr>
            </w:rPrChange>
          </w:rPr>
          <w:t>Modification Notice</w:t>
        </w:r>
        <w:r w:rsidR="012B402F" w:rsidRPr="00071481">
          <w:rPr>
            <w:rFonts w:ascii="Arial" w:hAnsi="Arial" w:cs="Arial"/>
            <w:highlight w:val="yellow"/>
            <w:rPrChange w:id="903" w:author="Martin Cahill (NESO)" w:date="2025-02-28T14:46:00Z" w16du:dateUtc="2025-02-28T14:46:00Z">
              <w:rPr>
                <w:rFonts w:ascii="Arial" w:hAnsi="Arial" w:cs="Arial"/>
              </w:rPr>
            </w:rPrChange>
          </w:rPr>
          <w:t xml:space="preserve"> is issued by </w:t>
        </w:r>
        <w:r w:rsidR="012B402F" w:rsidRPr="00071481">
          <w:rPr>
            <w:rFonts w:ascii="Arial" w:hAnsi="Arial" w:cs="Arial"/>
            <w:b/>
            <w:bCs/>
            <w:highlight w:val="yellow"/>
            <w:rPrChange w:id="904" w:author="Martin Cahill (NESO)" w:date="2025-02-28T14:46:00Z" w16du:dateUtc="2025-02-28T14:46:00Z">
              <w:rPr>
                <w:rFonts w:ascii="Arial" w:hAnsi="Arial" w:cs="Arial"/>
                <w:b/>
                <w:bCs/>
              </w:rPr>
            </w:rPrChange>
          </w:rPr>
          <w:t>The Company</w:t>
        </w:r>
        <w:r w:rsidR="012B402F" w:rsidRPr="00071481">
          <w:rPr>
            <w:rFonts w:ascii="Arial" w:hAnsi="Arial" w:cs="Arial"/>
            <w:highlight w:val="yellow"/>
            <w:rPrChange w:id="905" w:author="Martin Cahill (NESO)" w:date="2025-02-28T14:46:00Z" w16du:dateUtc="2025-02-28T14:46:00Z">
              <w:rPr>
                <w:rFonts w:ascii="Arial" w:hAnsi="Arial" w:cs="Arial"/>
              </w:rPr>
            </w:rPrChange>
          </w:rPr>
          <w:t xml:space="preserve"> to the </w:t>
        </w:r>
        <w:r w:rsidR="012B402F" w:rsidRPr="00071481">
          <w:rPr>
            <w:rFonts w:ascii="Arial" w:hAnsi="Arial" w:cs="Arial"/>
            <w:b/>
            <w:bCs/>
            <w:highlight w:val="yellow"/>
            <w:rPrChange w:id="906" w:author="Martin Cahill (NESO)" w:date="2025-02-28T14:46:00Z" w16du:dateUtc="2025-02-28T14:46:00Z">
              <w:rPr>
                <w:rFonts w:ascii="Arial" w:hAnsi="Arial" w:cs="Arial"/>
                <w:b/>
                <w:bCs/>
              </w:rPr>
            </w:rPrChange>
          </w:rPr>
          <w:t>U</w:t>
        </w:r>
      </w:ins>
      <w:ins w:id="907" w:author="Angela Quinn (NESO)" w:date="2024-10-18T09:45:00Z">
        <w:r w:rsidR="012B402F" w:rsidRPr="00071481">
          <w:rPr>
            <w:rFonts w:ascii="Arial" w:hAnsi="Arial" w:cs="Arial"/>
            <w:b/>
            <w:bCs/>
            <w:highlight w:val="yellow"/>
            <w:rPrChange w:id="908" w:author="Martin Cahill (NESO)" w:date="2025-02-28T14:46:00Z" w16du:dateUtc="2025-02-28T14:46:00Z">
              <w:rPr>
                <w:rFonts w:ascii="Arial" w:hAnsi="Arial" w:cs="Arial"/>
                <w:b/>
                <w:bCs/>
              </w:rPr>
            </w:rPrChange>
          </w:rPr>
          <w:t>ser</w:t>
        </w:r>
        <w:r w:rsidR="012B402F" w:rsidRPr="00071481">
          <w:rPr>
            <w:rFonts w:ascii="Arial" w:hAnsi="Arial" w:cs="Arial"/>
            <w:highlight w:val="yellow"/>
            <w:rPrChange w:id="909" w:author="Martin Cahill (NESO)" w:date="2025-02-28T14:46:00Z" w16du:dateUtc="2025-02-28T14:46:00Z">
              <w:rPr>
                <w:rFonts w:ascii="Arial" w:hAnsi="Arial" w:cs="Arial"/>
              </w:rPr>
            </w:rPrChange>
          </w:rPr>
          <w:t xml:space="preserve"> </w:t>
        </w:r>
      </w:ins>
      <w:ins w:id="910" w:author="Angela Quinn (NESO)" w:date="2024-10-18T09:51:00Z">
        <w:r w:rsidR="2B9ACDD0" w:rsidRPr="00071481">
          <w:rPr>
            <w:rFonts w:ascii="Arial" w:hAnsi="Arial" w:cs="Arial"/>
            <w:highlight w:val="yellow"/>
            <w:rPrChange w:id="911" w:author="Martin Cahill (NESO)" w:date="2025-02-28T14:46:00Z" w16du:dateUtc="2025-02-28T14:46:00Z">
              <w:rPr>
                <w:rFonts w:ascii="Arial" w:hAnsi="Arial" w:cs="Arial"/>
              </w:rPr>
            </w:rPrChange>
          </w:rPr>
          <w:t>under Par</w:t>
        </w:r>
      </w:ins>
      <w:ins w:id="912" w:author="Angela Quinn (NESO)" w:date="2024-10-18T09:52:00Z">
        <w:r w:rsidR="2B9ACDD0" w:rsidRPr="00071481">
          <w:rPr>
            <w:rFonts w:ascii="Arial" w:hAnsi="Arial" w:cs="Arial"/>
            <w:highlight w:val="yellow"/>
            <w:rPrChange w:id="913" w:author="Martin Cahill (NESO)" w:date="2025-02-28T14:46:00Z" w16du:dateUtc="2025-02-28T14:46:00Z">
              <w:rPr>
                <w:rFonts w:ascii="Arial" w:hAnsi="Arial" w:cs="Arial"/>
              </w:rPr>
            </w:rPrChange>
          </w:rPr>
          <w:t>a</w:t>
        </w:r>
      </w:ins>
      <w:ins w:id="914" w:author="Angela Quinn (NESO)" w:date="2024-10-18T09:51:00Z">
        <w:r w:rsidR="2B9ACDD0" w:rsidRPr="00071481">
          <w:rPr>
            <w:rFonts w:ascii="Arial" w:hAnsi="Arial" w:cs="Arial"/>
            <w:highlight w:val="yellow"/>
            <w:rPrChange w:id="915" w:author="Martin Cahill (NESO)" w:date="2025-02-28T14:46:00Z" w16du:dateUtc="2025-02-28T14:46:00Z">
              <w:rPr>
                <w:rFonts w:ascii="Arial" w:hAnsi="Arial" w:cs="Arial"/>
              </w:rPr>
            </w:rPrChange>
          </w:rPr>
          <w:t>g</w:t>
        </w:r>
      </w:ins>
      <w:ins w:id="916" w:author="Angela Quinn (NESO)" w:date="2024-10-18T09:52:00Z">
        <w:r w:rsidR="2B9ACDD0" w:rsidRPr="00071481">
          <w:rPr>
            <w:rFonts w:ascii="Arial" w:hAnsi="Arial" w:cs="Arial"/>
            <w:highlight w:val="yellow"/>
            <w:rPrChange w:id="917" w:author="Martin Cahill (NESO)" w:date="2025-02-28T14:46:00Z" w16du:dateUtc="2025-02-28T14:46:00Z">
              <w:rPr>
                <w:rFonts w:ascii="Arial" w:hAnsi="Arial" w:cs="Arial"/>
              </w:rPr>
            </w:rPrChange>
          </w:rPr>
          <w:t>rap</w:t>
        </w:r>
      </w:ins>
      <w:ins w:id="918" w:author="Angela Quinn (NESO)" w:date="2024-10-18T09:51:00Z">
        <w:r w:rsidR="2B9ACDD0" w:rsidRPr="00071481">
          <w:rPr>
            <w:rFonts w:ascii="Arial" w:hAnsi="Arial" w:cs="Arial"/>
            <w:highlight w:val="yellow"/>
            <w:rPrChange w:id="919" w:author="Martin Cahill (NESO)" w:date="2025-02-28T14:46:00Z" w16du:dateUtc="2025-02-28T14:46:00Z">
              <w:rPr>
                <w:rFonts w:ascii="Arial" w:hAnsi="Arial" w:cs="Arial"/>
              </w:rPr>
            </w:rPrChange>
          </w:rPr>
          <w:t xml:space="preserve">h </w:t>
        </w:r>
      </w:ins>
      <w:ins w:id="920" w:author="Angela Quinn (NESO)" w:date="2024-10-18T09:52:00Z">
        <w:r w:rsidR="2B9ACDD0" w:rsidRPr="00071481">
          <w:rPr>
            <w:rFonts w:ascii="Arial" w:hAnsi="Arial" w:cs="Arial"/>
            <w:highlight w:val="yellow"/>
            <w:rPrChange w:id="921" w:author="Martin Cahill (NESO)" w:date="2025-02-28T14:46:00Z" w16du:dateUtc="2025-02-28T14:46:00Z">
              <w:rPr>
                <w:rFonts w:ascii="Arial" w:hAnsi="Arial" w:cs="Arial"/>
              </w:rPr>
            </w:rPrChange>
          </w:rPr>
          <w:t xml:space="preserve">6.9.3 </w:t>
        </w:r>
      </w:ins>
      <w:ins w:id="922" w:author="Angela Quinn (NESO)" w:date="2024-10-18T09:45:00Z">
        <w:r w:rsidR="012B402F" w:rsidRPr="00071481">
          <w:rPr>
            <w:rFonts w:ascii="Arial" w:hAnsi="Arial" w:cs="Arial"/>
            <w:highlight w:val="yellow"/>
            <w:rPrChange w:id="923" w:author="Martin Cahill (NESO)" w:date="2025-02-28T14:46:00Z" w16du:dateUtc="2025-02-28T14:46:00Z">
              <w:rPr>
                <w:rFonts w:ascii="Arial" w:hAnsi="Arial" w:cs="Arial"/>
              </w:rPr>
            </w:rPrChange>
          </w:rPr>
          <w:t xml:space="preserve">on receipt </w:t>
        </w:r>
      </w:ins>
      <w:ins w:id="924" w:author="Angela Quinn (NESO)" w:date="2024-10-18T09:57:00Z">
        <w:r w:rsidR="3EDED590" w:rsidRPr="00071481">
          <w:rPr>
            <w:rFonts w:ascii="Arial" w:hAnsi="Arial" w:cs="Arial"/>
            <w:highlight w:val="yellow"/>
            <w:rPrChange w:id="925"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26"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27" w:author="Martin Cahill (NESO)" w:date="2025-02-28T14:46:00Z" w16du:dateUtc="2025-02-28T14:46:00Z">
              <w:rPr>
                <w:rFonts w:ascii="Arial" w:hAnsi="Arial" w:cs="Arial"/>
              </w:rPr>
            </w:rPrChange>
          </w:rPr>
          <w:t xml:space="preserve"> </w:t>
        </w:r>
      </w:ins>
      <w:ins w:id="928" w:author="Angela Quinn (NESO)" w:date="2024-10-18T09:45:00Z">
        <w:r w:rsidR="012B402F" w:rsidRPr="00071481">
          <w:rPr>
            <w:rFonts w:ascii="Arial" w:hAnsi="Arial" w:cs="Arial"/>
            <w:highlight w:val="yellow"/>
            <w:rPrChange w:id="929" w:author="Martin Cahill (NESO)" w:date="2025-02-28T14:46:00Z" w16du:dateUtc="2025-02-28T14:46:00Z">
              <w:rPr>
                <w:rFonts w:ascii="Arial" w:hAnsi="Arial" w:cs="Arial"/>
              </w:rPr>
            </w:rPrChange>
          </w:rPr>
          <w:t xml:space="preserve">of a </w:t>
        </w:r>
        <w:r w:rsidR="012B402F" w:rsidRPr="00071481">
          <w:rPr>
            <w:rFonts w:ascii="Arial" w:hAnsi="Arial" w:cs="Arial"/>
            <w:b/>
            <w:bCs/>
            <w:highlight w:val="yellow"/>
            <w:rPrChange w:id="930" w:author="Martin Cahill (NESO)" w:date="2025-02-28T14:46:00Z" w16du:dateUtc="2025-02-28T14:46:00Z">
              <w:rPr>
                <w:rFonts w:ascii="Arial" w:hAnsi="Arial" w:cs="Arial"/>
                <w:b/>
                <w:bCs/>
              </w:rPr>
            </w:rPrChange>
          </w:rPr>
          <w:t xml:space="preserve">Gate 1 </w:t>
        </w:r>
      </w:ins>
      <w:ins w:id="931" w:author="Angela Quinn (NESO)" w:date="2024-10-18T09:50:00Z">
        <w:r w:rsidR="5524F6EB" w:rsidRPr="00071481">
          <w:rPr>
            <w:rFonts w:ascii="Arial" w:hAnsi="Arial" w:cs="Arial"/>
            <w:b/>
            <w:bCs/>
            <w:highlight w:val="yellow"/>
            <w:rPrChange w:id="932" w:author="Martin Cahill (NESO)" w:date="2025-02-28T14:46:00Z" w16du:dateUtc="2025-02-28T14:46:00Z">
              <w:rPr>
                <w:rFonts w:ascii="Arial" w:hAnsi="Arial" w:cs="Arial"/>
                <w:b/>
                <w:bCs/>
              </w:rPr>
            </w:rPrChange>
          </w:rPr>
          <w:t>Application</w:t>
        </w:r>
        <w:r w:rsidR="5524F6EB" w:rsidRPr="00071481">
          <w:rPr>
            <w:rFonts w:ascii="Arial" w:hAnsi="Arial" w:cs="Arial"/>
            <w:highlight w:val="yellow"/>
            <w:rPrChange w:id="933" w:author="Martin Cahill (NESO)" w:date="2025-02-28T14:46:00Z" w16du:dateUtc="2025-02-28T14:46:00Z">
              <w:rPr>
                <w:rFonts w:ascii="Arial" w:hAnsi="Arial" w:cs="Arial"/>
              </w:rPr>
            </w:rPrChange>
          </w:rPr>
          <w:t xml:space="preserve"> </w:t>
        </w:r>
      </w:ins>
      <w:ins w:id="934" w:author="Angela Quinn (NESO)" w:date="2024-10-18T09:58:00Z">
        <w:r w:rsidR="3EDED590" w:rsidRPr="00071481">
          <w:rPr>
            <w:rFonts w:ascii="Arial" w:hAnsi="Arial" w:cs="Arial"/>
            <w:highlight w:val="yellow"/>
            <w:rPrChange w:id="935" w:author="Martin Cahill (NESO)" w:date="2025-02-28T14:46:00Z" w16du:dateUtc="2025-02-28T14:46:00Z">
              <w:rPr>
                <w:rFonts w:ascii="Arial" w:hAnsi="Arial" w:cs="Arial"/>
              </w:rPr>
            </w:rPrChange>
          </w:rPr>
          <w:t xml:space="preserve">for </w:t>
        </w:r>
      </w:ins>
      <w:ins w:id="936" w:author="Angela Quinn (NESO)" w:date="2024-10-18T09:50:00Z">
        <w:r w:rsidR="5524F6EB" w:rsidRPr="00071481">
          <w:rPr>
            <w:rFonts w:ascii="Arial" w:hAnsi="Arial" w:cs="Arial"/>
            <w:highlight w:val="yellow"/>
            <w:rPrChange w:id="937" w:author="Martin Cahill (NESO)" w:date="2025-02-28T14:46:00Z" w16du:dateUtc="2025-02-28T14:46:00Z">
              <w:rPr>
                <w:rFonts w:ascii="Arial" w:hAnsi="Arial" w:cs="Arial"/>
              </w:rPr>
            </w:rPrChange>
          </w:rPr>
          <w:t xml:space="preserve"> a </w:t>
        </w:r>
      </w:ins>
      <w:ins w:id="938" w:author="Angela Quinn (NESO)" w:date="2024-10-18T09:59:00Z">
        <w:r w:rsidR="747CC5C3" w:rsidRPr="00071481">
          <w:rPr>
            <w:rFonts w:ascii="Arial" w:hAnsi="Arial" w:cs="Arial"/>
            <w:b/>
            <w:bCs/>
            <w:highlight w:val="yellow"/>
            <w:rPrChange w:id="939" w:author="Martin Cahill (NESO)" w:date="2025-02-28T14:46:00Z" w16du:dateUtc="2025-02-28T14:46:00Z">
              <w:rPr>
                <w:rFonts w:ascii="Arial" w:hAnsi="Arial" w:cs="Arial"/>
                <w:b/>
                <w:bCs/>
              </w:rPr>
            </w:rPrChange>
          </w:rPr>
          <w:t xml:space="preserve">BEGA </w:t>
        </w:r>
        <w:r w:rsidR="747CC5C3" w:rsidRPr="00071481">
          <w:rPr>
            <w:rFonts w:ascii="Arial" w:hAnsi="Arial" w:cs="Arial"/>
            <w:highlight w:val="yellow"/>
            <w:rPrChange w:id="940" w:author="Martin Cahill (NESO)" w:date="2025-02-28T14:46:00Z" w16du:dateUtc="2025-02-28T14:46:00Z">
              <w:rPr>
                <w:rFonts w:ascii="Arial" w:hAnsi="Arial" w:cs="Arial"/>
              </w:rPr>
            </w:rPrChange>
          </w:rPr>
          <w:t>for a</w:t>
        </w:r>
        <w:r w:rsidR="747CC5C3" w:rsidRPr="00071481">
          <w:rPr>
            <w:rFonts w:ascii="Arial" w:hAnsi="Arial" w:cs="Arial"/>
            <w:b/>
            <w:bCs/>
            <w:highlight w:val="yellow"/>
            <w:rPrChange w:id="941" w:author="Martin Cahill (NESO)" w:date="2025-02-28T14:46:00Z" w16du:dateUtc="2025-02-28T14:46:00Z">
              <w:rPr>
                <w:rFonts w:ascii="Arial" w:hAnsi="Arial" w:cs="Arial"/>
                <w:b/>
                <w:bCs/>
              </w:rPr>
            </w:rPrChange>
          </w:rPr>
          <w:t xml:space="preserve"> </w:t>
        </w:r>
      </w:ins>
      <w:ins w:id="942" w:author="Angela Quinn (NESO)" w:date="2024-10-18T09:51:00Z">
        <w:r w:rsidR="5524F6EB" w:rsidRPr="00071481">
          <w:rPr>
            <w:rFonts w:ascii="Arial" w:hAnsi="Arial" w:cs="Arial"/>
            <w:b/>
            <w:bCs/>
            <w:highlight w:val="yellow"/>
            <w:rPrChange w:id="943" w:author="Martin Cahill (NESO)" w:date="2025-02-28T14:46:00Z" w16du:dateUtc="2025-02-28T14:46:00Z">
              <w:rPr>
                <w:rFonts w:ascii="Arial" w:hAnsi="Arial" w:cs="Arial"/>
                <w:b/>
                <w:bCs/>
              </w:rPr>
            </w:rPrChange>
          </w:rPr>
          <w:t>Large Embedded Power Station</w:t>
        </w:r>
        <w:r w:rsidR="5524F6EB" w:rsidRPr="00071481">
          <w:rPr>
            <w:rFonts w:ascii="Arial" w:hAnsi="Arial" w:cs="Arial"/>
            <w:highlight w:val="yellow"/>
            <w:rPrChange w:id="944" w:author="Martin Cahill (NESO)" w:date="2025-02-28T14:46:00Z" w16du:dateUtc="2025-02-28T14:46:00Z">
              <w:rPr>
                <w:rFonts w:ascii="Arial" w:hAnsi="Arial" w:cs="Arial"/>
              </w:rPr>
            </w:rPrChange>
          </w:rPr>
          <w:t xml:space="preserve"> or </w:t>
        </w:r>
        <w:r w:rsidR="5524F6EB" w:rsidRPr="00071481">
          <w:rPr>
            <w:rFonts w:ascii="Arial" w:hAnsi="Arial" w:cs="Arial"/>
            <w:b/>
            <w:bCs/>
            <w:highlight w:val="yellow"/>
            <w:rPrChange w:id="945" w:author="Martin Cahill (NESO)" w:date="2025-02-28T14:46:00Z" w16du:dateUtc="2025-02-28T14:46:00Z">
              <w:rPr>
                <w:rFonts w:ascii="Arial" w:hAnsi="Arial" w:cs="Arial"/>
                <w:b/>
                <w:bCs/>
              </w:rPr>
            </w:rPrChange>
          </w:rPr>
          <w:t>BELL</w:t>
        </w:r>
        <w:r w:rsidR="2B9ACDD0" w:rsidRPr="00071481">
          <w:rPr>
            <w:rFonts w:ascii="Arial" w:hAnsi="Arial" w:cs="Arial"/>
            <w:b/>
            <w:bCs/>
            <w:highlight w:val="yellow"/>
            <w:rPrChange w:id="946" w:author="Martin Cahill (NESO)" w:date="2025-02-28T14:46:00Z" w16du:dateUtc="2025-02-28T14:46:00Z">
              <w:rPr>
                <w:rFonts w:ascii="Arial" w:hAnsi="Arial" w:cs="Arial"/>
                <w:b/>
                <w:bCs/>
              </w:rPr>
            </w:rPrChange>
          </w:rPr>
          <w:t>A</w:t>
        </w:r>
        <w:r w:rsidR="2B9ACDD0" w:rsidRPr="00071481">
          <w:rPr>
            <w:rFonts w:ascii="Arial" w:hAnsi="Arial" w:cs="Arial"/>
            <w:highlight w:val="yellow"/>
            <w:rPrChange w:id="947" w:author="Martin Cahill (NESO)" w:date="2025-02-28T14:46:00Z" w16du:dateUtc="2025-02-28T14:46:00Z">
              <w:rPr>
                <w:rFonts w:ascii="Arial" w:hAnsi="Arial" w:cs="Arial"/>
              </w:rPr>
            </w:rPrChange>
          </w:rPr>
          <w:t xml:space="preserve">, </w:t>
        </w:r>
      </w:ins>
      <w:ins w:id="948" w:author="Angela Quinn (NESO)" w:date="2024-10-18T09:52:00Z">
        <w:r w:rsidR="2B9ACDD0" w:rsidRPr="00071481">
          <w:rPr>
            <w:rFonts w:ascii="Arial" w:hAnsi="Arial" w:cs="Arial"/>
            <w:highlight w:val="yellow"/>
            <w:rPrChange w:id="949" w:author="Martin Cahill (NESO)" w:date="2025-02-28T14:46:00Z" w16du:dateUtc="2025-02-28T14:46:00Z">
              <w:rPr>
                <w:rFonts w:ascii="Arial" w:hAnsi="Arial" w:cs="Arial"/>
              </w:rPr>
            </w:rPrChange>
          </w:rPr>
          <w:t xml:space="preserve">the notice is </w:t>
        </w:r>
      </w:ins>
      <w:ins w:id="950" w:author="Angela Quinn (NESO)" w:date="2024-10-18T09:55:00Z">
        <w:r w:rsidR="3ADDB6F9" w:rsidRPr="00071481">
          <w:rPr>
            <w:rFonts w:ascii="Arial" w:hAnsi="Arial" w:cs="Arial"/>
            <w:highlight w:val="yellow"/>
            <w:rPrChange w:id="951" w:author="Martin Cahill (NESO)" w:date="2025-02-28T14:46:00Z" w16du:dateUtc="2025-02-28T14:46:00Z">
              <w:rPr>
                <w:rFonts w:ascii="Arial" w:hAnsi="Arial" w:cs="Arial"/>
              </w:rPr>
            </w:rPrChange>
          </w:rPr>
          <w:t xml:space="preserve">solely </w:t>
        </w:r>
      </w:ins>
      <w:ins w:id="952" w:author="Angela Quinn (NESO)" w:date="2024-10-18T09:52:00Z">
        <w:r w:rsidR="2B9ACDD0" w:rsidRPr="00071481">
          <w:rPr>
            <w:rFonts w:ascii="Arial" w:hAnsi="Arial" w:cs="Arial"/>
            <w:highlight w:val="yellow"/>
            <w:rPrChange w:id="953" w:author="Martin Cahill (NESO)" w:date="2025-02-28T14:46:00Z" w16du:dateUtc="2025-02-28T14:46:00Z">
              <w:rPr>
                <w:rFonts w:ascii="Arial" w:hAnsi="Arial" w:cs="Arial"/>
              </w:rPr>
            </w:rPrChange>
          </w:rPr>
          <w:t xml:space="preserve">to inform the </w:t>
        </w:r>
        <w:r w:rsidR="2B9ACDD0" w:rsidRPr="00071481">
          <w:rPr>
            <w:rFonts w:ascii="Arial" w:hAnsi="Arial" w:cs="Arial"/>
            <w:b/>
            <w:bCs/>
            <w:highlight w:val="yellow"/>
            <w:rPrChange w:id="954"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55" w:author="Martin Cahill (NESO)" w:date="2025-02-28T14:46:00Z" w16du:dateUtc="2025-02-28T14:46:00Z">
              <w:rPr>
                <w:rFonts w:ascii="Arial" w:hAnsi="Arial" w:cs="Arial"/>
              </w:rPr>
            </w:rPrChange>
          </w:rPr>
          <w:t xml:space="preserve"> of </w:t>
        </w:r>
      </w:ins>
      <w:ins w:id="956" w:author="Angela Quinn (NESO)" w:date="2024-10-18T09:53:00Z">
        <w:r w:rsidR="2B9ACDD0" w:rsidRPr="00071481">
          <w:rPr>
            <w:rFonts w:ascii="Arial" w:hAnsi="Arial" w:cs="Arial"/>
            <w:highlight w:val="yellow"/>
            <w:rPrChange w:id="957" w:author="Martin Cahill (NESO)" w:date="2025-02-28T14:46:00Z" w16du:dateUtc="2025-02-28T14:46:00Z">
              <w:rPr>
                <w:rFonts w:ascii="Arial" w:hAnsi="Arial" w:cs="Arial"/>
              </w:rPr>
            </w:rPrChange>
          </w:rPr>
          <w:t xml:space="preserve">the </w:t>
        </w:r>
        <w:r w:rsidR="2B9ACDD0" w:rsidRPr="00071481">
          <w:rPr>
            <w:rFonts w:ascii="Arial" w:hAnsi="Arial" w:cs="Arial"/>
            <w:b/>
            <w:bCs/>
            <w:highlight w:val="yellow"/>
            <w:rPrChange w:id="958" w:author="Martin Cahill (NESO)" w:date="2025-02-28T14:46:00Z" w16du:dateUtc="2025-02-28T14:46:00Z">
              <w:rPr>
                <w:rFonts w:ascii="Arial" w:hAnsi="Arial" w:cs="Arial"/>
                <w:b/>
                <w:bCs/>
              </w:rPr>
            </w:rPrChange>
          </w:rPr>
          <w:t>Gate 1 Application</w:t>
        </w:r>
        <w:r w:rsidR="2B9ACDD0" w:rsidRPr="00071481">
          <w:rPr>
            <w:rFonts w:ascii="Arial" w:hAnsi="Arial" w:cs="Arial"/>
            <w:highlight w:val="yellow"/>
            <w:rPrChange w:id="959" w:author="Martin Cahill (NESO)" w:date="2025-02-28T14:46:00Z" w16du:dateUtc="2025-02-28T14:46:00Z">
              <w:rPr>
                <w:rFonts w:ascii="Arial" w:hAnsi="Arial" w:cs="Arial"/>
              </w:rPr>
            </w:rPrChange>
          </w:rPr>
          <w:t xml:space="preserve"> and no details of the impact on the </w:t>
        </w:r>
        <w:r w:rsidR="2B9ACDD0" w:rsidRPr="00071481">
          <w:rPr>
            <w:rFonts w:ascii="Arial" w:hAnsi="Arial" w:cs="Arial"/>
            <w:b/>
            <w:bCs/>
            <w:highlight w:val="yellow"/>
            <w:rPrChange w:id="960" w:author="Martin Cahill (NESO)" w:date="2025-02-28T14:46:00Z" w16du:dateUtc="2025-02-28T14:46:00Z">
              <w:rPr>
                <w:rFonts w:ascii="Arial" w:hAnsi="Arial" w:cs="Arial"/>
                <w:b/>
                <w:bCs/>
              </w:rPr>
            </w:rPrChange>
          </w:rPr>
          <w:t xml:space="preserve">National Electricity </w:t>
        </w:r>
      </w:ins>
      <w:ins w:id="961" w:author="Angela Quinn (NESO)" w:date="2024-10-18T09:55:00Z">
        <w:r w:rsidR="3ADDB6F9" w:rsidRPr="00071481">
          <w:rPr>
            <w:rFonts w:ascii="Arial" w:hAnsi="Arial" w:cs="Arial"/>
            <w:b/>
            <w:bCs/>
            <w:highlight w:val="yellow"/>
            <w:rPrChange w:id="962" w:author="Martin Cahill (NESO)" w:date="2025-02-28T14:46:00Z" w16du:dateUtc="2025-02-28T14:46:00Z">
              <w:rPr>
                <w:rFonts w:ascii="Arial" w:hAnsi="Arial" w:cs="Arial"/>
                <w:b/>
                <w:bCs/>
              </w:rPr>
            </w:rPrChange>
          </w:rPr>
          <w:t xml:space="preserve">Transmission </w:t>
        </w:r>
      </w:ins>
      <w:ins w:id="963" w:author="Angela Quinn (NESO)" w:date="2024-10-18T09:53:00Z">
        <w:r w:rsidR="2B9ACDD0" w:rsidRPr="00071481">
          <w:rPr>
            <w:rFonts w:ascii="Arial" w:hAnsi="Arial" w:cs="Arial"/>
            <w:b/>
            <w:bCs/>
            <w:highlight w:val="yellow"/>
            <w:rPrChange w:id="964" w:author="Martin Cahill (NESO)" w:date="2025-02-28T14:46:00Z" w16du:dateUtc="2025-02-28T14:46:00Z">
              <w:rPr>
                <w:rFonts w:ascii="Arial" w:hAnsi="Arial" w:cs="Arial"/>
                <w:b/>
                <w:bCs/>
              </w:rPr>
            </w:rPrChange>
          </w:rPr>
          <w:t>System</w:t>
        </w:r>
        <w:r w:rsidR="2B9ACDD0" w:rsidRPr="00071481">
          <w:rPr>
            <w:rFonts w:ascii="Arial" w:hAnsi="Arial" w:cs="Arial"/>
            <w:highlight w:val="yellow"/>
            <w:rPrChange w:id="965" w:author="Martin Cahill (NESO)" w:date="2025-02-28T14:46:00Z" w16du:dateUtc="2025-02-28T14:46:00Z">
              <w:rPr>
                <w:rFonts w:ascii="Arial" w:hAnsi="Arial" w:cs="Arial"/>
              </w:rPr>
            </w:rPrChange>
          </w:rPr>
          <w:t xml:space="preserve"> will be provided or </w:t>
        </w:r>
        <w:r w:rsidR="2B9ACDD0" w:rsidRPr="00071481">
          <w:rPr>
            <w:rFonts w:ascii="Arial" w:hAnsi="Arial" w:cs="Arial"/>
            <w:b/>
            <w:bCs/>
            <w:highlight w:val="yellow"/>
            <w:rPrChange w:id="966" w:author="Martin Cahill (NESO)" w:date="2025-02-28T14:46:00Z" w16du:dateUtc="2025-02-28T14:46:00Z">
              <w:rPr>
                <w:rFonts w:ascii="Arial" w:hAnsi="Arial" w:cs="Arial"/>
                <w:b/>
                <w:bCs/>
              </w:rPr>
            </w:rPrChange>
          </w:rPr>
          <w:t>Modification Application</w:t>
        </w:r>
        <w:r w:rsidR="2B9ACDD0" w:rsidRPr="00071481">
          <w:rPr>
            <w:rFonts w:ascii="Arial" w:hAnsi="Arial" w:cs="Arial"/>
            <w:highlight w:val="yellow"/>
            <w:rPrChange w:id="967" w:author="Martin Cahill (NESO)" w:date="2025-02-28T14:46:00Z" w16du:dateUtc="2025-02-28T14:46:00Z">
              <w:rPr>
                <w:rFonts w:ascii="Arial" w:hAnsi="Arial" w:cs="Arial"/>
              </w:rPr>
            </w:rPrChange>
          </w:rPr>
          <w:t xml:space="preserve"> r</w:t>
        </w:r>
      </w:ins>
      <w:ins w:id="968" w:author="Angela Quinn (NESO)" w:date="2024-10-18T09:54:00Z">
        <w:r w:rsidR="2B9ACDD0" w:rsidRPr="00071481">
          <w:rPr>
            <w:rFonts w:ascii="Arial" w:hAnsi="Arial" w:cs="Arial"/>
            <w:highlight w:val="yellow"/>
            <w:rPrChange w:id="969" w:author="Martin Cahill (NESO)" w:date="2025-02-28T14:46:00Z" w16du:dateUtc="2025-02-28T14:46:00Z">
              <w:rPr>
                <w:rFonts w:ascii="Arial" w:hAnsi="Arial" w:cs="Arial"/>
              </w:rPr>
            </w:rPrChange>
          </w:rPr>
          <w:t xml:space="preserve">equired from the </w:t>
        </w:r>
        <w:r w:rsidR="2B9ACDD0" w:rsidRPr="00071481">
          <w:rPr>
            <w:rFonts w:ascii="Arial" w:hAnsi="Arial" w:cs="Arial"/>
            <w:b/>
            <w:bCs/>
            <w:highlight w:val="yellow"/>
            <w:rPrChange w:id="970"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71" w:author="Martin Cahill (NESO)" w:date="2025-02-28T14:46:00Z" w16du:dateUtc="2025-02-28T14:46:00Z">
              <w:rPr>
                <w:rFonts w:ascii="Arial" w:hAnsi="Arial" w:cs="Arial"/>
              </w:rPr>
            </w:rPrChange>
          </w:rPr>
          <w:t xml:space="preserve"> as provided for in that Par</w:t>
        </w:r>
        <w:r w:rsidR="3ADDB6F9" w:rsidRPr="00071481">
          <w:rPr>
            <w:rFonts w:ascii="Arial" w:hAnsi="Arial" w:cs="Arial"/>
            <w:highlight w:val="yellow"/>
            <w:rPrChange w:id="972" w:author="Martin Cahill (NESO)" w:date="2025-02-28T14:46:00Z" w16du:dateUtc="2025-02-28T14:46:00Z">
              <w:rPr>
                <w:rFonts w:ascii="Arial" w:hAnsi="Arial" w:cs="Arial"/>
              </w:rPr>
            </w:rPrChange>
          </w:rPr>
          <w:t>agraph.</w:t>
        </w:r>
      </w:ins>
    </w:p>
    <w:p w14:paraId="3DC9C352" w14:textId="7F6766FF" w:rsidR="00641747" w:rsidRPr="00071481" w:rsidRDefault="3ADDB6F9" w:rsidP="00CA2ECB">
      <w:pPr>
        <w:pStyle w:val="clauseindent"/>
        <w:widowControl/>
        <w:ind w:left="2835" w:hanging="1133"/>
        <w:jc w:val="both"/>
        <w:rPr>
          <w:rFonts w:ascii="Arial" w:hAnsi="Arial" w:cs="Arial"/>
          <w:highlight w:val="yellow"/>
          <w:rPrChange w:id="973" w:author="Martin Cahill (NESO)" w:date="2025-02-28T14:46:00Z" w16du:dateUtc="2025-02-28T14:46:00Z">
            <w:rPr>
              <w:rFonts w:ascii="Arial" w:hAnsi="Arial" w:cs="Arial"/>
            </w:rPr>
          </w:rPrChange>
        </w:rPr>
      </w:pPr>
      <w:ins w:id="974" w:author="Angela Quinn (NESO)" w:date="2024-10-18T09:56:00Z">
        <w:r w:rsidRPr="7CFA61A9">
          <w:rPr>
            <w:rFonts w:ascii="Arial" w:hAnsi="Arial" w:cs="Arial"/>
          </w:rPr>
          <w:t>6.9.3.5.3</w:t>
        </w:r>
        <w:r w:rsidR="00B11162">
          <w:tab/>
        </w:r>
        <w:r w:rsidRPr="00071481">
          <w:rPr>
            <w:rFonts w:ascii="Arial" w:hAnsi="Arial" w:cs="Arial"/>
            <w:highlight w:val="yellow"/>
            <w:rPrChange w:id="975" w:author="Martin Cahill (NESO)" w:date="2025-02-28T14:46:00Z" w16du:dateUtc="2025-02-28T14:46:00Z">
              <w:rPr>
                <w:rFonts w:ascii="Arial" w:hAnsi="Arial" w:cs="Arial"/>
              </w:rPr>
            </w:rPrChange>
          </w:rPr>
          <w:t xml:space="preserve">Where a </w:t>
        </w:r>
        <w:r w:rsidRPr="00071481">
          <w:rPr>
            <w:rFonts w:ascii="Arial" w:hAnsi="Arial" w:cs="Arial"/>
            <w:b/>
            <w:bCs/>
            <w:highlight w:val="yellow"/>
            <w:rPrChange w:id="976" w:author="Martin Cahill (NESO)" w:date="2025-02-28T14:46:00Z" w16du:dateUtc="2025-02-28T14:46:00Z">
              <w:rPr>
                <w:rFonts w:ascii="Arial" w:hAnsi="Arial" w:cs="Arial"/>
                <w:b/>
                <w:bCs/>
              </w:rPr>
            </w:rPrChange>
          </w:rPr>
          <w:t>Modification Notice</w:t>
        </w:r>
        <w:r w:rsidRPr="00071481">
          <w:rPr>
            <w:rFonts w:ascii="Arial" w:hAnsi="Arial" w:cs="Arial"/>
            <w:highlight w:val="yellow"/>
            <w:rPrChange w:id="977" w:author="Martin Cahill (NESO)" w:date="2025-02-28T14:46:00Z" w16du:dateUtc="2025-02-28T14:46:00Z">
              <w:rPr>
                <w:rFonts w:ascii="Arial" w:hAnsi="Arial" w:cs="Arial"/>
              </w:rPr>
            </w:rPrChange>
          </w:rPr>
          <w:t xml:space="preserve"> is issued by </w:t>
        </w:r>
        <w:r w:rsidRPr="00071481">
          <w:rPr>
            <w:rFonts w:ascii="Arial" w:hAnsi="Arial" w:cs="Arial"/>
            <w:b/>
            <w:bCs/>
            <w:highlight w:val="yellow"/>
            <w:rPrChange w:id="978" w:author="Martin Cahill (NESO)" w:date="2025-02-28T14:46:00Z" w16du:dateUtc="2025-02-28T14:46:00Z">
              <w:rPr>
                <w:rFonts w:ascii="Arial" w:hAnsi="Arial" w:cs="Arial"/>
                <w:b/>
                <w:bCs/>
              </w:rPr>
            </w:rPrChange>
          </w:rPr>
          <w:t>The Company</w:t>
        </w:r>
        <w:r w:rsidRPr="00071481">
          <w:rPr>
            <w:rFonts w:ascii="Arial" w:hAnsi="Arial" w:cs="Arial"/>
            <w:highlight w:val="yellow"/>
            <w:rPrChange w:id="979" w:author="Martin Cahill (NESO)" w:date="2025-02-28T14:46:00Z" w16du:dateUtc="2025-02-28T14:46:00Z">
              <w:rPr>
                <w:rFonts w:ascii="Arial" w:hAnsi="Arial" w:cs="Arial"/>
              </w:rPr>
            </w:rPrChange>
          </w:rPr>
          <w:t xml:space="preserve"> to the </w:t>
        </w:r>
        <w:r w:rsidRPr="00071481">
          <w:rPr>
            <w:rFonts w:ascii="Arial" w:hAnsi="Arial" w:cs="Arial"/>
            <w:b/>
            <w:bCs/>
            <w:highlight w:val="yellow"/>
            <w:rPrChange w:id="980" w:author="Martin Cahill (NESO)" w:date="2025-02-28T14:46:00Z" w16du:dateUtc="2025-02-28T14:46:00Z">
              <w:rPr>
                <w:rFonts w:ascii="Arial" w:hAnsi="Arial" w:cs="Arial"/>
                <w:b/>
                <w:bCs/>
              </w:rPr>
            </w:rPrChange>
          </w:rPr>
          <w:t>User</w:t>
        </w:r>
        <w:r w:rsidRPr="00071481">
          <w:rPr>
            <w:rFonts w:ascii="Arial" w:hAnsi="Arial" w:cs="Arial"/>
            <w:highlight w:val="yellow"/>
            <w:rPrChange w:id="981" w:author="Martin Cahill (NESO)" w:date="2025-02-28T14:46:00Z" w16du:dateUtc="2025-02-28T14:46:00Z">
              <w:rPr>
                <w:rFonts w:ascii="Arial" w:hAnsi="Arial" w:cs="Arial"/>
              </w:rPr>
            </w:rPrChange>
          </w:rPr>
          <w:t xml:space="preserve"> under Paragraph 6.9.3 on receipt </w:t>
        </w:r>
      </w:ins>
      <w:ins w:id="982" w:author="Angela Quinn (NESO)" w:date="2024-10-18T09:57:00Z">
        <w:r w:rsidR="3EDED590" w:rsidRPr="00071481">
          <w:rPr>
            <w:rFonts w:ascii="Arial" w:hAnsi="Arial" w:cs="Arial"/>
            <w:highlight w:val="yellow"/>
            <w:rPrChange w:id="983"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84"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85" w:author="Martin Cahill (NESO)" w:date="2025-02-28T14:46:00Z" w16du:dateUtc="2025-02-28T14:46:00Z">
              <w:rPr>
                <w:rFonts w:ascii="Arial" w:hAnsi="Arial" w:cs="Arial"/>
              </w:rPr>
            </w:rPrChange>
          </w:rPr>
          <w:t xml:space="preserve"> </w:t>
        </w:r>
      </w:ins>
      <w:ins w:id="986" w:author="Angela Quinn (NESO)" w:date="2024-10-18T09:56:00Z">
        <w:r w:rsidRPr="00071481">
          <w:rPr>
            <w:rFonts w:ascii="Arial" w:hAnsi="Arial" w:cs="Arial"/>
            <w:highlight w:val="yellow"/>
            <w:rPrChange w:id="987" w:author="Martin Cahill (NESO)" w:date="2025-02-28T14:46:00Z" w16du:dateUtc="2025-02-28T14:46:00Z">
              <w:rPr>
                <w:rFonts w:ascii="Arial" w:hAnsi="Arial" w:cs="Arial"/>
              </w:rPr>
            </w:rPrChange>
          </w:rPr>
          <w:t xml:space="preserve">of a </w:t>
        </w:r>
        <w:r w:rsidRPr="00071481">
          <w:rPr>
            <w:rFonts w:ascii="Arial" w:hAnsi="Arial" w:cs="Arial"/>
            <w:b/>
            <w:bCs/>
            <w:highlight w:val="yellow"/>
            <w:rPrChange w:id="988" w:author="Martin Cahill (NESO)" w:date="2025-02-28T14:46:00Z" w16du:dateUtc="2025-02-28T14:46:00Z">
              <w:rPr>
                <w:rFonts w:ascii="Arial" w:hAnsi="Arial" w:cs="Arial"/>
                <w:b/>
                <w:bCs/>
              </w:rPr>
            </w:rPrChange>
          </w:rPr>
          <w:t>Gate 2 Application</w:t>
        </w:r>
        <w:r w:rsidRPr="00071481">
          <w:rPr>
            <w:rFonts w:ascii="Arial" w:hAnsi="Arial" w:cs="Arial"/>
            <w:highlight w:val="yellow"/>
            <w:rPrChange w:id="989" w:author="Martin Cahill (NESO)" w:date="2025-02-28T14:46:00Z" w16du:dateUtc="2025-02-28T14:46:00Z">
              <w:rPr>
                <w:rFonts w:ascii="Arial" w:hAnsi="Arial" w:cs="Arial"/>
              </w:rPr>
            </w:rPrChange>
          </w:rPr>
          <w:t xml:space="preserve"> by a</w:t>
        </w:r>
      </w:ins>
      <w:ins w:id="990" w:author="Angela Quinn (NESO)" w:date="2024-10-18T09:59:00Z">
        <w:r w:rsidR="2B9BDA8A" w:rsidRPr="00071481">
          <w:rPr>
            <w:rFonts w:ascii="Arial" w:hAnsi="Arial" w:cs="Arial"/>
            <w:highlight w:val="yellow"/>
            <w:rPrChange w:id="991" w:author="Martin Cahill (NESO)" w:date="2025-02-28T14:46:00Z" w16du:dateUtc="2025-02-28T14:46:00Z">
              <w:rPr>
                <w:rFonts w:ascii="Arial" w:hAnsi="Arial" w:cs="Arial"/>
              </w:rPr>
            </w:rPrChange>
          </w:rPr>
          <w:t>n</w:t>
        </w:r>
      </w:ins>
      <w:ins w:id="992" w:author="Angela Quinn (NESO)" w:date="2024-10-18T09:56:00Z">
        <w:r w:rsidRPr="00071481">
          <w:rPr>
            <w:rFonts w:ascii="Arial" w:hAnsi="Arial" w:cs="Arial"/>
            <w:highlight w:val="yellow"/>
            <w:rPrChange w:id="993" w:author="Martin Cahill (NESO)" w:date="2025-02-28T14:46:00Z" w16du:dateUtc="2025-02-28T14:46:00Z">
              <w:rPr>
                <w:rFonts w:ascii="Arial" w:hAnsi="Arial" w:cs="Arial"/>
              </w:rPr>
            </w:rPrChange>
          </w:rPr>
          <w:t xml:space="preserve"> </w:t>
        </w:r>
        <w:r w:rsidRPr="00071481">
          <w:rPr>
            <w:rFonts w:ascii="Arial" w:hAnsi="Arial" w:cs="Arial"/>
            <w:b/>
            <w:bCs/>
            <w:highlight w:val="yellow"/>
            <w:rPrChange w:id="994" w:author="Martin Cahill (NESO)" w:date="2025-02-28T14:46:00Z" w16du:dateUtc="2025-02-28T14:46:00Z">
              <w:rPr>
                <w:rFonts w:ascii="Arial" w:hAnsi="Arial" w:cs="Arial"/>
                <w:b/>
                <w:bCs/>
              </w:rPr>
            </w:rPrChange>
          </w:rPr>
          <w:t>Embedded Power Station</w:t>
        </w:r>
        <w:r w:rsidRPr="00071481">
          <w:rPr>
            <w:rFonts w:ascii="Arial" w:hAnsi="Arial" w:cs="Arial"/>
            <w:highlight w:val="yellow"/>
            <w:rPrChange w:id="995" w:author="Martin Cahill (NESO)" w:date="2025-02-28T14:46:00Z" w16du:dateUtc="2025-02-28T14:46:00Z">
              <w:rPr>
                <w:rFonts w:ascii="Arial" w:hAnsi="Arial" w:cs="Arial"/>
              </w:rPr>
            </w:rPrChange>
          </w:rPr>
          <w:t xml:space="preserve"> </w:t>
        </w:r>
      </w:ins>
      <w:ins w:id="996" w:author="Angela Quinn (NESO)" w:date="2024-10-18T09:59:00Z">
        <w:r w:rsidR="2B9BDA8A" w:rsidRPr="00071481">
          <w:rPr>
            <w:rFonts w:ascii="Arial" w:hAnsi="Arial" w:cs="Arial"/>
            <w:highlight w:val="yellow"/>
            <w:rPrChange w:id="997" w:author="Martin Cahill (NESO)" w:date="2025-02-28T14:46:00Z" w16du:dateUtc="2025-02-28T14:46:00Z">
              <w:rPr>
                <w:rFonts w:ascii="Arial" w:hAnsi="Arial" w:cs="Arial"/>
              </w:rPr>
            </w:rPrChange>
          </w:rPr>
          <w:t>f</w:t>
        </w:r>
      </w:ins>
      <w:ins w:id="998" w:author="Angela Quinn (NESO)" w:date="2024-10-18T10:00:00Z">
        <w:r w:rsidR="2B9BDA8A" w:rsidRPr="00071481">
          <w:rPr>
            <w:rFonts w:ascii="Arial" w:hAnsi="Arial" w:cs="Arial"/>
            <w:highlight w:val="yellow"/>
            <w:rPrChange w:id="999" w:author="Martin Cahill (NESO)" w:date="2025-02-28T14:46:00Z" w16du:dateUtc="2025-02-28T14:46:00Z">
              <w:rPr>
                <w:rFonts w:ascii="Arial" w:hAnsi="Arial" w:cs="Arial"/>
              </w:rPr>
            </w:rPrChange>
          </w:rPr>
          <w:t xml:space="preserve">or a </w:t>
        </w:r>
        <w:r w:rsidR="2B9BDA8A" w:rsidRPr="00071481">
          <w:rPr>
            <w:rFonts w:ascii="Arial" w:hAnsi="Arial" w:cs="Arial"/>
            <w:b/>
            <w:bCs/>
            <w:highlight w:val="yellow"/>
            <w:rPrChange w:id="1000" w:author="Martin Cahill (NESO)" w:date="2025-02-28T14:46:00Z" w16du:dateUtc="2025-02-28T14:46:00Z">
              <w:rPr>
                <w:rFonts w:ascii="Arial" w:hAnsi="Arial" w:cs="Arial"/>
                <w:b/>
                <w:bCs/>
              </w:rPr>
            </w:rPrChange>
          </w:rPr>
          <w:t>BEGA</w:t>
        </w:r>
        <w:r w:rsidR="2B9BDA8A" w:rsidRPr="00071481">
          <w:rPr>
            <w:rFonts w:ascii="Arial" w:hAnsi="Arial" w:cs="Arial"/>
            <w:highlight w:val="yellow"/>
            <w:rPrChange w:id="1001" w:author="Martin Cahill (NESO)" w:date="2025-02-28T14:46:00Z" w16du:dateUtc="2025-02-28T14:46:00Z">
              <w:rPr>
                <w:rFonts w:ascii="Arial" w:hAnsi="Arial" w:cs="Arial"/>
              </w:rPr>
            </w:rPrChange>
          </w:rPr>
          <w:t xml:space="preserve"> </w:t>
        </w:r>
      </w:ins>
      <w:ins w:id="1002" w:author="Angela Quinn (NESO)" w:date="2024-10-18T09:56:00Z">
        <w:r w:rsidRPr="00071481">
          <w:rPr>
            <w:rFonts w:ascii="Arial" w:hAnsi="Arial" w:cs="Arial"/>
            <w:highlight w:val="yellow"/>
            <w:rPrChange w:id="1003" w:author="Martin Cahill (NESO)" w:date="2025-02-28T14:46:00Z" w16du:dateUtc="2025-02-28T14:46:00Z">
              <w:rPr>
                <w:rFonts w:ascii="Arial" w:hAnsi="Arial" w:cs="Arial"/>
              </w:rPr>
            </w:rPrChange>
          </w:rPr>
          <w:t xml:space="preserve">or </w:t>
        </w:r>
        <w:r w:rsidRPr="00071481">
          <w:rPr>
            <w:rFonts w:ascii="Arial" w:hAnsi="Arial" w:cs="Arial"/>
            <w:b/>
            <w:bCs/>
            <w:highlight w:val="yellow"/>
            <w:rPrChange w:id="1004" w:author="Martin Cahill (NESO)" w:date="2025-02-28T14:46:00Z" w16du:dateUtc="2025-02-28T14:46:00Z">
              <w:rPr>
                <w:rFonts w:ascii="Arial" w:hAnsi="Arial" w:cs="Arial"/>
                <w:b/>
                <w:bCs/>
              </w:rPr>
            </w:rPrChange>
          </w:rPr>
          <w:t>BELLA</w:t>
        </w:r>
        <w:r w:rsidRPr="00071481">
          <w:rPr>
            <w:rFonts w:ascii="Arial" w:hAnsi="Arial" w:cs="Arial"/>
            <w:highlight w:val="yellow"/>
            <w:rPrChange w:id="1005" w:author="Martin Cahill (NESO)" w:date="2025-02-28T14:46:00Z" w16du:dateUtc="2025-02-28T14:46:00Z">
              <w:rPr>
                <w:rFonts w:ascii="Arial" w:hAnsi="Arial" w:cs="Arial"/>
              </w:rPr>
            </w:rPrChange>
          </w:rPr>
          <w:t xml:space="preserve">, the </w:t>
        </w:r>
      </w:ins>
      <w:ins w:id="1006" w:author="Angela Quinn (NESO)" w:date="2024-10-18T10:00:00Z">
        <w:r w:rsidR="477B9651" w:rsidRPr="00071481">
          <w:rPr>
            <w:rFonts w:ascii="Arial" w:hAnsi="Arial" w:cs="Arial"/>
            <w:b/>
            <w:bCs/>
            <w:highlight w:val="yellow"/>
            <w:rPrChange w:id="1007" w:author="Martin Cahill (NESO)" w:date="2025-02-28T14:46:00Z" w16du:dateUtc="2025-02-28T14:46:00Z">
              <w:rPr>
                <w:rFonts w:ascii="Arial" w:hAnsi="Arial" w:cs="Arial"/>
                <w:b/>
                <w:bCs/>
              </w:rPr>
            </w:rPrChange>
          </w:rPr>
          <w:t>Modification Application</w:t>
        </w:r>
        <w:r w:rsidR="477B9651" w:rsidRPr="00071481">
          <w:rPr>
            <w:rFonts w:ascii="Arial" w:hAnsi="Arial" w:cs="Arial"/>
            <w:highlight w:val="yellow"/>
            <w:rPrChange w:id="1008" w:author="Martin Cahill (NESO)" w:date="2025-02-28T14:46:00Z" w16du:dateUtc="2025-02-28T14:46:00Z">
              <w:rPr>
                <w:rFonts w:ascii="Arial" w:hAnsi="Arial" w:cs="Arial"/>
              </w:rPr>
            </w:rPrChange>
          </w:rPr>
          <w:t xml:space="preserve"> </w:t>
        </w:r>
      </w:ins>
      <w:ins w:id="1009" w:author="Angela Quinn (NESO)" w:date="2024-10-27T14:07:00Z">
        <w:r w:rsidR="3F6F1DE1" w:rsidRPr="00071481">
          <w:rPr>
            <w:rFonts w:ascii="Arial" w:hAnsi="Arial" w:cs="Arial"/>
            <w:highlight w:val="yellow"/>
            <w:rPrChange w:id="1010" w:author="Martin Cahill (NESO)" w:date="2025-02-28T14:46:00Z" w16du:dateUtc="2025-02-28T14:46:00Z">
              <w:rPr>
                <w:rFonts w:ascii="Arial" w:hAnsi="Arial" w:cs="Arial"/>
              </w:rPr>
            </w:rPrChange>
          </w:rPr>
          <w:t xml:space="preserve">by the </w:t>
        </w:r>
        <w:r w:rsidR="3F6F1DE1" w:rsidRPr="00071481">
          <w:rPr>
            <w:rFonts w:ascii="Arial" w:hAnsi="Arial" w:cs="Arial"/>
            <w:b/>
            <w:bCs/>
            <w:highlight w:val="yellow"/>
            <w:rPrChange w:id="1011" w:author="Martin Cahill (NESO)" w:date="2025-02-28T14:46:00Z" w16du:dateUtc="2025-02-28T14:46:00Z">
              <w:rPr>
                <w:rFonts w:ascii="Arial" w:hAnsi="Arial" w:cs="Arial"/>
                <w:b/>
                <w:bCs/>
              </w:rPr>
            </w:rPrChange>
          </w:rPr>
          <w:t>User</w:t>
        </w:r>
        <w:r w:rsidR="3F6F1DE1" w:rsidRPr="00071481">
          <w:rPr>
            <w:rFonts w:ascii="Arial" w:hAnsi="Arial" w:cs="Arial"/>
            <w:highlight w:val="yellow"/>
            <w:rPrChange w:id="1012" w:author="Martin Cahill (NESO)" w:date="2025-02-28T14:46:00Z" w16du:dateUtc="2025-02-28T14:46:00Z">
              <w:rPr>
                <w:rFonts w:ascii="Arial" w:hAnsi="Arial" w:cs="Arial"/>
              </w:rPr>
            </w:rPrChange>
          </w:rPr>
          <w:t xml:space="preserve"> </w:t>
        </w:r>
      </w:ins>
      <w:ins w:id="1013" w:author="Angela Quinn (NESO)" w:date="2024-10-18T10:00:00Z">
        <w:r w:rsidR="477B9651" w:rsidRPr="00071481">
          <w:rPr>
            <w:rFonts w:ascii="Arial" w:hAnsi="Arial" w:cs="Arial"/>
            <w:highlight w:val="yellow"/>
            <w:rPrChange w:id="1014" w:author="Martin Cahill (NESO)" w:date="2025-02-28T14:46:00Z" w16du:dateUtc="2025-02-28T14:46:00Z">
              <w:rPr>
                <w:rFonts w:ascii="Arial" w:hAnsi="Arial" w:cs="Arial"/>
              </w:rPr>
            </w:rPrChange>
          </w:rPr>
          <w:t xml:space="preserve">will be made in accordance with the </w:t>
        </w:r>
        <w:r w:rsidR="477B9651" w:rsidRPr="00071481">
          <w:rPr>
            <w:rFonts w:ascii="Arial" w:hAnsi="Arial" w:cs="Arial"/>
            <w:b/>
            <w:bCs/>
            <w:highlight w:val="yellow"/>
            <w:rPrChange w:id="1015" w:author="Martin Cahill (NESO)" w:date="2025-02-28T14:46:00Z" w16du:dateUtc="2025-02-28T14:46:00Z">
              <w:rPr>
                <w:rFonts w:ascii="Arial" w:hAnsi="Arial" w:cs="Arial"/>
                <w:b/>
                <w:bCs/>
              </w:rPr>
            </w:rPrChange>
          </w:rPr>
          <w:t>Gated Application and Offer Process</w:t>
        </w:r>
      </w:ins>
      <w:ins w:id="1016" w:author="Angela Quinn (NESO)" w:date="2024-10-18T09:56:00Z">
        <w:r w:rsidRPr="00071481">
          <w:rPr>
            <w:rFonts w:ascii="Arial" w:hAnsi="Arial" w:cs="Arial"/>
            <w:highlight w:val="yellow"/>
            <w:rPrChange w:id="1017" w:author="Martin Cahill (NESO)" w:date="2025-02-28T14:46:00Z" w16du:dateUtc="2025-02-28T14:46:00Z">
              <w:rPr>
                <w:rFonts w:ascii="Arial" w:hAnsi="Arial" w:cs="Arial"/>
              </w:rPr>
            </w:rPrChange>
          </w:rPr>
          <w:t>.</w:t>
        </w:r>
      </w:ins>
    </w:p>
    <w:p w14:paraId="3B1D9514" w14:textId="77777777" w:rsidR="00CA2ECB" w:rsidRDefault="00CA2ECB" w:rsidP="00CA2ECB">
      <w:pPr>
        <w:pStyle w:val="clauseindent"/>
        <w:widowControl/>
        <w:ind w:left="2420" w:hanging="1133"/>
        <w:jc w:val="both"/>
        <w:rPr>
          <w:rFonts w:ascii="Arial" w:hAnsi="Arial" w:cs="Arial"/>
        </w:rPr>
      </w:pPr>
      <w:bookmarkStart w:id="1018" w:name="_DV_M161"/>
      <w:bookmarkEnd w:id="1018"/>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019" w:name="_DV_M162"/>
      <w:bookmarkEnd w:id="1019"/>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020" w:name="_DV_M163"/>
      <w:bookmarkEnd w:id="1020"/>
      <w:r>
        <w:rPr>
          <w:rFonts w:ascii="Arial" w:hAnsi="Arial" w:cs="Arial"/>
        </w:rPr>
        <w:lastRenderedPageBreak/>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021" w:name="_DV_M164"/>
      <w:bookmarkEnd w:id="1021"/>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1022" w:name="_DV_M165"/>
      <w:bookmarkEnd w:id="1022"/>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023"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1024"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024"/>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1025" w:name="_DV_C3"/>
      <w:r w:rsidRPr="00CC7C3D">
        <w:rPr>
          <w:rStyle w:val="DeltaViewInsertion"/>
          <w:rFonts w:ascii="Arial" w:hAnsi="Arial" w:cs="Arial"/>
          <w:color w:val="auto"/>
          <w:u w:val="none"/>
        </w:rPr>
        <w:t xml:space="preserve">Where </w:t>
      </w:r>
      <w:bookmarkEnd w:id="1025"/>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1026" w:name="_DV_M166"/>
      <w:bookmarkEnd w:id="1026"/>
      <w:r>
        <w:t xml:space="preserve">GENERAL PROVISIONS CONCERNING MODIFICATIONS AND NEWCONNECTION SITES </w:t>
      </w:r>
      <w:bookmarkEnd w:id="1023"/>
    </w:p>
    <w:p w14:paraId="448EC185" w14:textId="77777777" w:rsidR="00CA2ECB" w:rsidRDefault="00CA2ECB" w:rsidP="00CA2ECB">
      <w:pPr>
        <w:pStyle w:val="Heading4"/>
        <w:widowControl/>
        <w:numPr>
          <w:ilvl w:val="2"/>
          <w:numId w:val="10"/>
        </w:numPr>
        <w:jc w:val="both"/>
        <w:rPr>
          <w:rFonts w:ascii="Arial" w:hAnsi="Arial" w:cs="Arial"/>
        </w:rPr>
      </w:pPr>
      <w:bookmarkStart w:id="1027" w:name="_DV_M167"/>
      <w:bookmarkEnd w:id="1027"/>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028" w:name="_DV_M168"/>
      <w:bookmarkEnd w:id="1028"/>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029" w:name="_DV_C8"/>
      <w:r w:rsidRPr="00CC7C3D">
        <w:rPr>
          <w:rStyle w:val="DeltaViewInsertion"/>
          <w:rFonts w:ascii="Arial" w:hAnsi="Arial" w:cs="Arial"/>
          <w:color w:val="auto"/>
          <w:u w:val="none"/>
        </w:rPr>
        <w:t xml:space="preserve"> </w:t>
      </w:r>
      <w:bookmarkEnd w:id="1029"/>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030" w:name="_DV_M170"/>
      <w:bookmarkStart w:id="1031" w:name="_DV_C9"/>
      <w:bookmarkEnd w:id="1030"/>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031"/>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w:t>
      </w:r>
      <w:r>
        <w:rPr>
          <w:rFonts w:ascii="Arial" w:hAnsi="Arial" w:cs="Arial"/>
        </w:rPr>
        <w:lastRenderedPageBreak/>
        <w:t xml:space="preserve">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1032" w:name="_DV_M171"/>
      <w:bookmarkEnd w:id="1032"/>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1033" w:name="_DV_M172"/>
      <w:bookmarkEnd w:id="1033"/>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w:t>
      </w:r>
      <w:proofErr w:type="gramStart"/>
      <w:r>
        <w:rPr>
          <w:rFonts w:ascii="Arial" w:hAnsi="Arial" w:cs="Arial"/>
        </w:rPr>
        <w:t>as a result of</w:t>
      </w:r>
      <w:proofErr w:type="gramEnd"/>
      <w:r>
        <w:rPr>
          <w:rFonts w:ascii="Arial" w:hAnsi="Arial" w:cs="Arial"/>
        </w:rPr>
        <w:t xml:space="preserve">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034" w:name="_DV_M173"/>
      <w:bookmarkEnd w:id="1034"/>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1035" w:name="_DV_M174"/>
      <w:bookmarkEnd w:id="1035"/>
      <w:r>
        <w:rPr>
          <w:rFonts w:ascii="Arial" w:hAnsi="Arial" w:cs="Arial"/>
        </w:rPr>
        <w:t>6.10.4</w:t>
      </w:r>
      <w:r>
        <w:rPr>
          <w:rFonts w:ascii="Arial" w:hAnsi="Arial" w:cs="Arial"/>
        </w:rPr>
        <w:tab/>
      </w:r>
      <w:ins w:id="1036" w:author="Angela Quinn (NESO)" w:date="2024-10-18T08:23:00Z">
        <w:r w:rsidR="00CA54F8" w:rsidRPr="00071481">
          <w:rPr>
            <w:rFonts w:ascii="Arial" w:hAnsi="Arial" w:cs="Arial"/>
            <w:highlight w:val="yellow"/>
            <w:rPrChange w:id="1037" w:author="Martin Cahill (NESO)" w:date="2025-02-28T14:46:00Z" w16du:dateUtc="2025-02-28T14:46:00Z">
              <w:rPr>
                <w:rFonts w:ascii="Arial" w:hAnsi="Arial" w:cs="Arial"/>
              </w:rPr>
            </w:rPrChange>
          </w:rPr>
          <w:t xml:space="preserve">This </w:t>
        </w:r>
        <w:r w:rsidR="00CC299D" w:rsidRPr="00071481">
          <w:rPr>
            <w:rFonts w:ascii="Arial" w:hAnsi="Arial" w:cs="Arial"/>
            <w:highlight w:val="yellow"/>
            <w:rPrChange w:id="1038" w:author="Martin Cahill (NESO)" w:date="2025-02-28T14:46:00Z" w16du:dateUtc="2025-02-28T14:46:00Z">
              <w:rPr>
                <w:rFonts w:ascii="Arial" w:hAnsi="Arial" w:cs="Arial"/>
              </w:rPr>
            </w:rPrChange>
          </w:rPr>
          <w:t xml:space="preserve">Paragraph does not apply in the case of </w:t>
        </w:r>
        <w:r w:rsidR="00CC299D" w:rsidRPr="00071481">
          <w:rPr>
            <w:rFonts w:ascii="Arial" w:hAnsi="Arial" w:cs="Arial"/>
            <w:b/>
            <w:bCs/>
            <w:highlight w:val="yellow"/>
            <w:rPrChange w:id="1039" w:author="Martin Cahill (NESO)" w:date="2025-02-28T14:46:00Z" w16du:dateUtc="2025-02-28T14:46:00Z">
              <w:rPr>
                <w:rFonts w:ascii="Arial" w:hAnsi="Arial" w:cs="Arial"/>
                <w:b/>
                <w:bCs/>
              </w:rPr>
            </w:rPrChange>
          </w:rPr>
          <w:t>Gated Offers</w:t>
        </w:r>
        <w:r w:rsidR="007829AF" w:rsidRPr="00071481">
          <w:rPr>
            <w:rFonts w:ascii="Arial" w:hAnsi="Arial" w:cs="Arial"/>
            <w:highlight w:val="yellow"/>
            <w:rPrChange w:id="1040" w:author="Martin Cahill (NESO)" w:date="2025-02-28T14:46:00Z" w16du:dateUtc="2025-02-28T14:46:00Z">
              <w:rPr>
                <w:rFonts w:ascii="Arial" w:hAnsi="Arial" w:cs="Arial"/>
              </w:rPr>
            </w:rPrChange>
          </w:rPr>
          <w:t xml:space="preserve"> </w:t>
        </w:r>
        <w:proofErr w:type="gramStart"/>
        <w:r w:rsidR="007829AF" w:rsidRPr="00071481">
          <w:rPr>
            <w:rFonts w:ascii="Arial" w:hAnsi="Arial" w:cs="Arial"/>
            <w:highlight w:val="yellow"/>
            <w:rPrChange w:id="1041" w:author="Martin Cahill (NESO)" w:date="2025-02-28T14:46:00Z" w16du:dateUtc="2025-02-28T14:46:00Z">
              <w:rPr>
                <w:rFonts w:ascii="Arial" w:hAnsi="Arial" w:cs="Arial"/>
              </w:rPr>
            </w:rPrChange>
          </w:rPr>
          <w:t>and  references</w:t>
        </w:r>
        <w:proofErr w:type="gramEnd"/>
        <w:r w:rsidR="007829AF" w:rsidRPr="00071481">
          <w:rPr>
            <w:rFonts w:ascii="Arial" w:hAnsi="Arial" w:cs="Arial"/>
            <w:highlight w:val="yellow"/>
            <w:rPrChange w:id="1042" w:author="Martin Cahill (NESO)" w:date="2025-02-28T14:46:00Z" w16du:dateUtc="2025-02-28T14:46:00Z">
              <w:rPr>
                <w:rFonts w:ascii="Arial" w:hAnsi="Arial" w:cs="Arial"/>
              </w:rPr>
            </w:rPrChange>
          </w:rPr>
          <w:t xml:space="preserve"> within</w:t>
        </w:r>
      </w:ins>
      <w:ins w:id="1043" w:author="Angela Quinn (NESO)" w:date="2024-10-18T08:24:00Z">
        <w:r w:rsidR="007829AF" w:rsidRPr="00071481">
          <w:rPr>
            <w:rFonts w:ascii="Arial" w:hAnsi="Arial" w:cs="Arial"/>
            <w:highlight w:val="yellow"/>
            <w:rPrChange w:id="1044" w:author="Martin Cahill (NESO)" w:date="2025-02-28T14:46:00Z" w16du:dateUtc="2025-02-28T14:46:00Z">
              <w:rPr>
                <w:rFonts w:ascii="Arial" w:hAnsi="Arial" w:cs="Arial"/>
              </w:rPr>
            </w:rPrChange>
          </w:rPr>
          <w:t xml:space="preserve"> it shall be construed accordingly</w:t>
        </w:r>
      </w:ins>
      <w:ins w:id="1045"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046" w:name="_DV_M175"/>
      <w:bookmarkEnd w:id="1046"/>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047" w:name="_DV_M176"/>
      <w:bookmarkEnd w:id="1047"/>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048" w:name="_DV_M177"/>
      <w:bookmarkEnd w:id="1048"/>
      <w:r>
        <w:rPr>
          <w:rFonts w:ascii="Arial" w:hAnsi="Arial" w:cs="Arial"/>
        </w:rPr>
        <w:t>6.10.4.3</w:t>
      </w:r>
      <w:r>
        <w:rPr>
          <w:rFonts w:ascii="Arial" w:hAnsi="Arial" w:cs="Arial"/>
        </w:rPr>
        <w:tab/>
        <w:t xml:space="preserve">be entitled to vary the terms of either </w:t>
      </w:r>
      <w:proofErr w:type="gramStart"/>
      <w:r>
        <w:rPr>
          <w:rFonts w:ascii="Arial" w:hAnsi="Arial" w:cs="Arial"/>
          <w:b/>
          <w:bCs/>
        </w:rPr>
        <w:t>Offer</w:t>
      </w:r>
      <w:proofErr w:type="gramEnd"/>
      <w:r>
        <w:rPr>
          <w:rFonts w:ascii="Arial" w:hAnsi="Arial" w:cs="Arial"/>
          <w:b/>
          <w:bCs/>
        </w:rPr>
        <w:t xml:space="preserve">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049" w:name="_DV_M178"/>
      <w:bookmarkStart w:id="1050" w:name="_Toc490940258"/>
      <w:bookmarkEnd w:id="1049"/>
      <w:r>
        <w:rPr>
          <w:rFonts w:ascii="Arial" w:hAnsi="Arial" w:cs="Arial"/>
        </w:rPr>
        <w:t xml:space="preserve">  </w:t>
      </w:r>
      <w:bookmarkEnd w:id="1050"/>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w:t>
      </w:r>
      <w:r w:rsidRPr="00DB5231">
        <w:rPr>
          <w:rFonts w:ascii="Arial" w:hAnsi="Arial" w:cs="Arial"/>
        </w:rPr>
        <w:lastRenderedPageBreak/>
        <w:t xml:space="preserve">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1051" w:name="_DV_M179"/>
      <w:bookmarkEnd w:id="790"/>
      <w:bookmarkEnd w:id="1051"/>
      <w:r>
        <w:t>NUCLEAR INSTALLATIONS</w:t>
      </w:r>
    </w:p>
    <w:p w14:paraId="1B3E5B6F" w14:textId="77777777" w:rsidR="00CA2ECB" w:rsidRDefault="00DC6AED" w:rsidP="005D108C">
      <w:pPr>
        <w:pStyle w:val="Heading4"/>
        <w:ind w:left="1843" w:hanging="1984"/>
        <w:jc w:val="both"/>
        <w:rPr>
          <w:rFonts w:ascii="Arial" w:hAnsi="Arial" w:cs="Arial"/>
        </w:rPr>
      </w:pPr>
      <w:bookmarkStart w:id="1052" w:name="_DV_M180"/>
      <w:bookmarkEnd w:id="1052"/>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053" w:name="_DV_M181"/>
      <w:bookmarkEnd w:id="1053"/>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054" w:name="_DV_M182"/>
      <w:bookmarkEnd w:id="1054"/>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1055" w:name="_DV_M183"/>
      <w:bookmarkEnd w:id="1055"/>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proofErr w:type="gramStart"/>
      <w:r>
        <w:rPr>
          <w:rFonts w:ascii="Arial" w:hAnsi="Arial" w:cs="Arial"/>
        </w:rPr>
        <w:t>shall:-</w:t>
      </w:r>
      <w:proofErr w:type="gramEnd"/>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056" w:name="_DV_M184"/>
      <w:bookmarkEnd w:id="1056"/>
      <w:r>
        <w:rPr>
          <w:rFonts w:ascii="Arial" w:hAnsi="Arial" w:cs="Arial"/>
        </w:rPr>
        <w:t>(i)</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057" w:name="_DV_M185"/>
      <w:bookmarkEnd w:id="1057"/>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1058" w:name="_DV_M186"/>
      <w:bookmarkEnd w:id="1058"/>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1059" w:name="_DV_M187"/>
      <w:bookmarkEnd w:id="1059"/>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w:t>
      </w:r>
      <w:proofErr w:type="gramStart"/>
      <w:r w:rsidR="00CA2ECB">
        <w:rPr>
          <w:rFonts w:ascii="Arial" w:hAnsi="Arial" w:cs="Arial"/>
        </w:rPr>
        <w:t>in order to</w:t>
      </w:r>
      <w:proofErr w:type="gramEnd"/>
      <w:r w:rsidR="00CA2ECB">
        <w:rPr>
          <w:rFonts w:ascii="Arial" w:hAnsi="Arial" w:cs="Arial"/>
        </w:rPr>
        <w:t xml:space="preserve"> comply with (or 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1060" w:name="_DV_M188"/>
      <w:bookmarkEnd w:id="1060"/>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w:t>
      </w:r>
      <w:r w:rsidR="00CA2ECB">
        <w:rPr>
          <w:rFonts w:ascii="Arial" w:hAnsi="Arial" w:cs="Arial"/>
        </w:rPr>
        <w:lastRenderedPageBreak/>
        <w:t xml:space="preserve">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1061" w:name="_DV_M189"/>
      <w:bookmarkEnd w:id="1061"/>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w:t>
      </w:r>
      <w:proofErr w:type="gramStart"/>
      <w:r w:rsidR="00CA2ECB">
        <w:rPr>
          <w:rFonts w:ascii="Arial" w:hAnsi="Arial" w:cs="Arial"/>
        </w:rPr>
        <w:t>as a consequence of</w:t>
      </w:r>
      <w:proofErr w:type="gramEnd"/>
      <w:r w:rsidR="00CA2ECB">
        <w:rPr>
          <w:rFonts w:ascii="Arial" w:hAnsi="Arial" w:cs="Arial"/>
        </w:rPr>
        <w:t xml:space="preserve">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1062" w:name="_DV_M190"/>
      <w:bookmarkEnd w:id="1062"/>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063" w:name="_Toc490940282"/>
    </w:p>
    <w:p w14:paraId="3649AD3F" w14:textId="77777777" w:rsidR="00CA2ECB" w:rsidRDefault="00CA2ECB" w:rsidP="009A0B63">
      <w:pPr>
        <w:pStyle w:val="Heading3"/>
        <w:ind w:left="426" w:hanging="426"/>
      </w:pPr>
      <w:bookmarkStart w:id="1064" w:name="_DV_M191"/>
      <w:bookmarkStart w:id="1065" w:name="_Toc490940283"/>
      <w:bookmarkEnd w:id="1063"/>
      <w:bookmarkEnd w:id="1064"/>
      <w:r>
        <w:t xml:space="preserve">LIMITATION OF LIABILITY </w:t>
      </w:r>
      <w:bookmarkEnd w:id="1065"/>
    </w:p>
    <w:p w14:paraId="43882706" w14:textId="77777777" w:rsidR="00CA2ECB" w:rsidRDefault="00CA2ECB" w:rsidP="00CA2ECB">
      <w:pPr>
        <w:pStyle w:val="Heading4"/>
        <w:widowControl/>
        <w:ind w:left="1702" w:hanging="851"/>
        <w:jc w:val="both"/>
        <w:rPr>
          <w:rFonts w:ascii="Arial" w:hAnsi="Arial" w:cs="Arial"/>
        </w:rPr>
      </w:pPr>
      <w:bookmarkStart w:id="1066" w:name="_DV_M192"/>
      <w:bookmarkEnd w:id="1066"/>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1067" w:name="_DV_M193"/>
      <w:bookmarkEnd w:id="1067"/>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1068" w:name="_DV_M194"/>
      <w:bookmarkEnd w:id="1068"/>
      <w:r>
        <w:rPr>
          <w:rFonts w:ascii="Arial" w:hAnsi="Arial" w:cs="Arial"/>
        </w:rPr>
        <w:lastRenderedPageBreak/>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1069" w:name="_DV_M195"/>
      <w:bookmarkEnd w:id="1069"/>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1070" w:name="_DV_M196"/>
      <w:bookmarkEnd w:id="1070"/>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1071" w:name="_DV_M197"/>
      <w:bookmarkEnd w:id="1071"/>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1072" w:name="_DV_M198"/>
      <w:bookmarkEnd w:id="1072"/>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1073" w:name="_DV_M199"/>
      <w:bookmarkEnd w:id="1073"/>
      <w:r>
        <w:rPr>
          <w:rFonts w:ascii="Arial" w:hAnsi="Arial" w:cs="Arial"/>
        </w:rPr>
        <w:lastRenderedPageBreak/>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1074" w:name="_DV_M200"/>
      <w:bookmarkEnd w:id="1074"/>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1075" w:name="_DV_M201"/>
      <w:bookmarkEnd w:id="1075"/>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1076" w:name="_DV_M202"/>
      <w:bookmarkEnd w:id="1076"/>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1077" w:name="_DV_M203"/>
      <w:bookmarkEnd w:id="1077"/>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w:t>
      </w:r>
      <w:proofErr w:type="gramStart"/>
      <w:r>
        <w:rPr>
          <w:rFonts w:ascii="Arial" w:hAnsi="Arial" w:cs="Arial"/>
        </w:rPr>
        <w:t>of:-</w:t>
      </w:r>
      <w:proofErr w:type="gramEnd"/>
      <w:r>
        <w:rPr>
          <w:rFonts w:ascii="Arial" w:hAnsi="Arial" w:cs="Arial"/>
        </w:rPr>
        <w:t xml:space="preserve"> </w:t>
      </w:r>
    </w:p>
    <w:p w14:paraId="34A185BC" w14:textId="77777777" w:rsidR="00CA2ECB" w:rsidRDefault="00CA2ECB" w:rsidP="00CA2ECB">
      <w:pPr>
        <w:pStyle w:val="clauseindent"/>
        <w:widowControl/>
        <w:ind w:left="2835" w:hanging="1133"/>
        <w:jc w:val="both"/>
        <w:rPr>
          <w:rFonts w:ascii="Arial" w:hAnsi="Arial" w:cs="Arial"/>
        </w:rPr>
      </w:pPr>
      <w:bookmarkStart w:id="1078" w:name="_DV_M204"/>
      <w:bookmarkEnd w:id="1078"/>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1079" w:name="_DV_M205"/>
      <w:bookmarkEnd w:id="1079"/>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1080" w:name="_DV_M206"/>
      <w:bookmarkEnd w:id="1080"/>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1081" w:name="_DV_M207"/>
      <w:bookmarkEnd w:id="1081"/>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1082" w:name="_DV_M208"/>
      <w:bookmarkEnd w:id="1082"/>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1083" w:name="_DV_M209"/>
      <w:bookmarkEnd w:id="1083"/>
      <w:r>
        <w:rPr>
          <w:rFonts w:ascii="Arial" w:hAnsi="Arial" w:cs="Arial"/>
        </w:rPr>
        <w:lastRenderedPageBreak/>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1084" w:name="_DV_M210"/>
      <w:bookmarkEnd w:id="1084"/>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1085" w:name="_DV_M211"/>
      <w:bookmarkEnd w:id="1085"/>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1086" w:name="_Toc490940286"/>
    </w:p>
    <w:p w14:paraId="24FC5533" w14:textId="77777777" w:rsidR="00CA2ECB" w:rsidRDefault="00CA2ECB" w:rsidP="009A0B63">
      <w:pPr>
        <w:pStyle w:val="Heading3"/>
        <w:ind w:left="426" w:hanging="426"/>
      </w:pPr>
      <w:bookmarkStart w:id="1087" w:name="_DV_M212"/>
      <w:bookmarkEnd w:id="1087"/>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1088" w:name="_DV_M213"/>
      <w:bookmarkEnd w:id="1088"/>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1089" w:name="_DV_M214"/>
      <w:bookmarkEnd w:id="1089"/>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1090" w:name="_DV_M215"/>
      <w:bookmarkEnd w:id="1090"/>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1091" w:name="_DV_M216"/>
      <w:bookmarkEnd w:id="1091"/>
      <w:r>
        <w:t>TRANSFER AND SUBCONTRACTING</w:t>
      </w:r>
      <w:bookmarkEnd w:id="1086"/>
    </w:p>
    <w:p w14:paraId="27BD50F4" w14:textId="77777777" w:rsidR="00CA2ECB" w:rsidRDefault="00CA2ECB" w:rsidP="00CA2ECB">
      <w:pPr>
        <w:pStyle w:val="Heading4"/>
        <w:widowControl/>
        <w:ind w:left="1702" w:hanging="851"/>
        <w:jc w:val="both"/>
        <w:rPr>
          <w:rFonts w:ascii="Arial" w:hAnsi="Arial" w:cs="Arial"/>
        </w:rPr>
      </w:pPr>
      <w:bookmarkStart w:id="1092" w:name="_DV_M217"/>
      <w:bookmarkEnd w:id="1092"/>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w:t>
      </w:r>
      <w:r>
        <w:rPr>
          <w:rFonts w:ascii="Arial" w:hAnsi="Arial" w:cs="Arial"/>
        </w:rPr>
        <w:lastRenderedPageBreak/>
        <w:t>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1093" w:name="_DV_M218"/>
      <w:bookmarkEnd w:id="1093"/>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1094" w:name="_DV_M219"/>
      <w:bookmarkEnd w:id="1094"/>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lastRenderedPageBreak/>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1095" w:name="_DV_M220"/>
      <w:bookmarkEnd w:id="1095"/>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1096" w:name="_DV_M221"/>
      <w:bookmarkEnd w:id="1096"/>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1097" w:name="_DV_M222"/>
      <w:bookmarkStart w:id="1098" w:name="_Toc490940287"/>
      <w:bookmarkEnd w:id="1097"/>
      <w:r>
        <w:rPr>
          <w:rFonts w:ascii="Arial" w:hAnsi="Arial" w:cs="Arial"/>
        </w:rPr>
        <w:t xml:space="preserve"> </w:t>
      </w:r>
      <w:bookmarkEnd w:id="1098"/>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1099" w:name="_DV_M223"/>
      <w:bookmarkEnd w:id="1099"/>
      <w:r>
        <w:t>Confidentiality</w:t>
      </w:r>
    </w:p>
    <w:p w14:paraId="095C2C7C" w14:textId="77777777" w:rsidR="00CA2ECB" w:rsidRDefault="00CA2ECB" w:rsidP="00CA2ECB">
      <w:pPr>
        <w:pStyle w:val="Heading4"/>
        <w:widowControl/>
        <w:ind w:firstLine="851"/>
        <w:rPr>
          <w:rFonts w:ascii="Arial" w:hAnsi="Arial" w:cs="Arial"/>
        </w:rPr>
      </w:pPr>
      <w:bookmarkStart w:id="1100" w:name="_DV_M224"/>
      <w:bookmarkEnd w:id="1100"/>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1101" w:name="_DV_M225"/>
      <w:bookmarkEnd w:id="1101"/>
      <w:r>
        <w:rPr>
          <w:rFonts w:ascii="Arial" w:hAnsi="Arial" w:cs="Arial"/>
        </w:rPr>
        <w:lastRenderedPageBreak/>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1102" w:name="_DV_M226"/>
      <w:bookmarkEnd w:id="1102"/>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1103" w:name="_DV_M227"/>
      <w:bookmarkEnd w:id="1103"/>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1104" w:name="_DV_M228"/>
      <w:bookmarkEnd w:id="1104"/>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1105" w:name="_DV_M229"/>
      <w:bookmarkEnd w:id="1105"/>
      <w:r>
        <w:rPr>
          <w:rFonts w:ascii="Arial" w:hAnsi="Arial" w:cs="Arial"/>
        </w:rPr>
        <w:t>(ii)</w:t>
      </w:r>
      <w:r>
        <w:rPr>
          <w:rFonts w:ascii="Arial" w:hAnsi="Arial" w:cs="Arial"/>
        </w:rPr>
        <w:tab/>
        <w:t xml:space="preserve">any right to purchase or otherwise acquire (including to </w:t>
      </w:r>
      <w:proofErr w:type="gramStart"/>
      <w:r>
        <w:rPr>
          <w:rFonts w:ascii="Arial" w:hAnsi="Arial" w:cs="Arial"/>
        </w:rPr>
        <w:t>enter into</w:t>
      </w:r>
      <w:proofErr w:type="gramEnd"/>
      <w:r>
        <w:rPr>
          <w:rFonts w:ascii="Arial" w:hAnsi="Arial" w:cs="Arial"/>
        </w:rPr>
        <w:t xml:space="preserve">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1106" w:name="_DV_M230"/>
      <w:bookmarkEnd w:id="1106"/>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1107" w:name="_DV_M231"/>
      <w:bookmarkEnd w:id="1107"/>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1108" w:name="_DV_M232"/>
      <w:bookmarkEnd w:id="1108"/>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1109" w:name="_DV_M233"/>
      <w:bookmarkEnd w:id="1109"/>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1110" w:name="_DV_M234"/>
      <w:bookmarkEnd w:id="1110"/>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1111" w:name="_DV_M235"/>
      <w:bookmarkEnd w:id="1111"/>
      <w:r>
        <w:rPr>
          <w:rFonts w:ascii="Arial" w:hAnsi="Arial" w:cs="Arial"/>
        </w:rPr>
        <w:lastRenderedPageBreak/>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1112" w:name="_DV_M236"/>
      <w:bookmarkEnd w:id="1112"/>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1113" w:name="_DV_M237"/>
      <w:bookmarkEnd w:id="1113"/>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1114" w:name="_DV_M238"/>
      <w:bookmarkEnd w:id="1114"/>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1115" w:name="_DV_M239"/>
      <w:bookmarkEnd w:id="1115"/>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1116" w:name="_DV_M240"/>
      <w:bookmarkEnd w:id="1116"/>
      <w:r>
        <w:rPr>
          <w:rFonts w:ascii="Arial" w:hAnsi="Arial" w:cs="Arial"/>
          <w:b w:val="0"/>
          <w:bCs w:val="0"/>
          <w:i w:val="0"/>
          <w:iCs w:val="0"/>
        </w:rPr>
        <w:t xml:space="preserve">and in any such case otherwise than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1117" w:name="_DV_M241"/>
      <w:bookmarkEnd w:id="1117"/>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1118" w:name="_DV_M242"/>
      <w:bookmarkEnd w:id="1118"/>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1119" w:name="_DV_M243"/>
      <w:bookmarkEnd w:id="1119"/>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1120" w:name="_DV_M244"/>
      <w:bookmarkEnd w:id="1120"/>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1121" w:name="_DV_M245"/>
      <w:bookmarkEnd w:id="1121"/>
      <w:r>
        <w:rPr>
          <w:rFonts w:ascii="Arial" w:hAnsi="Arial" w:cs="Arial"/>
        </w:rPr>
        <w:lastRenderedPageBreak/>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1122" w:name="_DV_M246"/>
      <w:bookmarkEnd w:id="1122"/>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1123" w:name="_DV_M247"/>
      <w:bookmarkEnd w:id="1123"/>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1124" w:name="_DV_M248"/>
      <w:bookmarkEnd w:id="1124"/>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1125" w:name="_DV_M249"/>
      <w:bookmarkEnd w:id="1125"/>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1126" w:name="_DV_M250"/>
      <w:bookmarkEnd w:id="1126"/>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1127" w:name="_DV_M251"/>
      <w:bookmarkEnd w:id="1127"/>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1128" w:name="_DV_M252"/>
      <w:bookmarkEnd w:id="1128"/>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1129" w:name="_DV_M253"/>
      <w:bookmarkEnd w:id="1129"/>
      <w:r>
        <w:rPr>
          <w:rFonts w:ascii="Arial" w:hAnsi="Arial" w:cs="Arial"/>
        </w:rPr>
        <w:lastRenderedPageBreak/>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1130" w:name="_DV_M254"/>
      <w:bookmarkEnd w:id="1130"/>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1131" w:name="_DV_M255"/>
      <w:bookmarkEnd w:id="1131"/>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1132" w:name="_DV_M256"/>
      <w:bookmarkEnd w:id="1132"/>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1133" w:name="_DV_M257"/>
      <w:bookmarkEnd w:id="1133"/>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1134" w:name="_DV_M258"/>
      <w:bookmarkEnd w:id="1134"/>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1135" w:name="_DV_M259"/>
      <w:bookmarkEnd w:id="1135"/>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1136" w:name="_DV_M260"/>
      <w:bookmarkEnd w:id="1136"/>
    </w:p>
    <w:p w14:paraId="61F363B6" w14:textId="77777777" w:rsidR="00CA2ECB" w:rsidRDefault="00CA2ECB" w:rsidP="00CA2ECB">
      <w:pPr>
        <w:pStyle w:val="clauseindent"/>
        <w:widowControl/>
        <w:ind w:left="1702" w:hanging="851"/>
        <w:jc w:val="both"/>
        <w:rPr>
          <w:rFonts w:ascii="Arial" w:hAnsi="Arial" w:cs="Arial"/>
        </w:rPr>
      </w:pPr>
      <w:bookmarkStart w:id="1137" w:name="_DV_M261"/>
      <w:bookmarkEnd w:id="1137"/>
      <w:r>
        <w:rPr>
          <w:rFonts w:ascii="Arial" w:hAnsi="Arial" w:cs="Arial"/>
        </w:rPr>
        <w:lastRenderedPageBreak/>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1138" w:name="_DV_M262"/>
      <w:bookmarkEnd w:id="1138"/>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1139" w:name="_DV_M263"/>
      <w:bookmarkEnd w:id="1139"/>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1140" w:name="_DV_M264"/>
      <w:bookmarkEnd w:id="1140"/>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1141" w:name="_DV_M265"/>
      <w:bookmarkEnd w:id="1141"/>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1142" w:name="_DV_M266"/>
      <w:bookmarkEnd w:id="1142"/>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1143" w:name="_DV_M267"/>
      <w:bookmarkEnd w:id="1143"/>
      <w:r>
        <w:rPr>
          <w:rFonts w:ascii="Arial" w:hAnsi="Arial" w:cs="Arial"/>
        </w:rPr>
        <w:t>6.15.7</w:t>
      </w:r>
      <w:r>
        <w:rPr>
          <w:rFonts w:ascii="Arial" w:hAnsi="Arial" w:cs="Arial"/>
        </w:rPr>
        <w:tab/>
        <w:t xml:space="preserve">The circumstances referred to in Paragraph 6.15.6 are: </w:t>
      </w:r>
      <w:bookmarkStart w:id="1144" w:name="_DV_M268"/>
      <w:bookmarkEnd w:id="1144"/>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1145" w:name="_DV_M269"/>
      <w:bookmarkEnd w:id="1145"/>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1146" w:name="_DV_M270"/>
      <w:bookmarkEnd w:id="1146"/>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1147" w:name="_DV_M271"/>
      <w:bookmarkEnd w:id="1147"/>
      <w:r>
        <w:rPr>
          <w:rFonts w:ascii="Arial" w:hAnsi="Arial" w:cs="Arial"/>
        </w:rPr>
        <w:lastRenderedPageBreak/>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1148" w:name="_DV_M272"/>
      <w:bookmarkEnd w:id="1148"/>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1149" w:name="_DV_M273"/>
      <w:bookmarkEnd w:id="1149"/>
      <w:r>
        <w:rPr>
          <w:rFonts w:ascii="Arial" w:hAnsi="Arial" w:cs="Arial"/>
        </w:rPr>
        <w:t xml:space="preserve">and in any such case otherwise than </w:t>
      </w:r>
      <w:proofErr w:type="gramStart"/>
      <w:r>
        <w:rPr>
          <w:rFonts w:ascii="Arial" w:hAnsi="Arial" w:cs="Arial"/>
        </w:rPr>
        <w:t>as a result of</w:t>
      </w:r>
      <w:proofErr w:type="gramEnd"/>
      <w:r>
        <w:rPr>
          <w:rFonts w:ascii="Arial" w:hAnsi="Arial" w:cs="Arial"/>
        </w:rPr>
        <w:t xml:space="preserve">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1150" w:name="_DV_M274"/>
      <w:bookmarkEnd w:id="1150"/>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1151" w:name="_DV_M275"/>
      <w:bookmarkEnd w:id="1151"/>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1152" w:name="_DV_M276"/>
      <w:bookmarkEnd w:id="1152"/>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1153" w:name="_DV_M277"/>
      <w:bookmarkEnd w:id="1153"/>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1154" w:name="_DV_M278"/>
      <w:bookmarkEnd w:id="115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1155" w:name="_DV_M279"/>
      <w:bookmarkEnd w:id="1155"/>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1156" w:name="_DV_M280"/>
      <w:bookmarkEnd w:id="1156"/>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1157" w:name="_DV_M281"/>
      <w:bookmarkEnd w:id="1157"/>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1158" w:name="_DV_M282"/>
      <w:bookmarkEnd w:id="1158"/>
      <w:r>
        <w:rPr>
          <w:rFonts w:ascii="Arial" w:hAnsi="Arial" w:cs="Arial"/>
        </w:rPr>
        <w:lastRenderedPageBreak/>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w:t>
      </w:r>
      <w:proofErr w:type="gramStart"/>
      <w:r>
        <w:rPr>
          <w:rFonts w:ascii="Arial" w:hAnsi="Arial" w:cs="Arial"/>
        </w:rPr>
        <w:t>basis;</w:t>
      </w:r>
      <w:proofErr w:type="gramEnd"/>
      <w:r>
        <w:rPr>
          <w:rFonts w:ascii="Arial" w:hAnsi="Arial" w:cs="Arial"/>
        </w:rPr>
        <w:t xml:space="preserve"> </w:t>
      </w:r>
    </w:p>
    <w:p w14:paraId="063C8819" w14:textId="77777777" w:rsidR="00CA2ECB" w:rsidRDefault="00CA2ECB" w:rsidP="00CA2ECB">
      <w:pPr>
        <w:pStyle w:val="clauseindent"/>
        <w:widowControl/>
        <w:ind w:left="2835" w:hanging="1133"/>
        <w:jc w:val="both"/>
        <w:rPr>
          <w:rFonts w:ascii="Arial" w:hAnsi="Arial" w:cs="Arial"/>
        </w:rPr>
      </w:pPr>
      <w:bookmarkStart w:id="1159" w:name="_DV_M283"/>
      <w:bookmarkEnd w:id="1159"/>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1160" w:name="_DV_M284"/>
      <w:bookmarkEnd w:id="1160"/>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1161" w:name="_DV_M285"/>
      <w:bookmarkEnd w:id="1161"/>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1162" w:name="_DV_M286"/>
      <w:bookmarkEnd w:id="1162"/>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1163" w:name="_DV_M287"/>
      <w:bookmarkEnd w:id="1163"/>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1164"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proofErr w:type="gramStart"/>
      <w:r w:rsidRPr="000535DE">
        <w:rPr>
          <w:rFonts w:ascii="Arial" w:hAnsi="Arial"/>
          <w:b/>
          <w:bCs/>
          <w:spacing w:val="-4"/>
          <w:w w:val="105"/>
          <w:sz w:val="22"/>
          <w:szCs w:val="22"/>
        </w:rPr>
        <w:t>The</w:t>
      </w:r>
      <w:proofErr w:type="gramEnd"/>
      <w:r w:rsidRPr="000535DE">
        <w:rPr>
          <w:rFonts w:ascii="Arial" w:hAnsi="Arial"/>
          <w:b/>
          <w:bCs/>
          <w:spacing w:val="-4"/>
          <w:w w:val="105"/>
          <w:sz w:val="22"/>
          <w:szCs w:val="22"/>
        </w:rPr>
        <w:t xml:space="preserv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1165" w:name="_DV_M288"/>
      <w:bookmarkEnd w:id="1165"/>
      <w:r>
        <w:t>DATA</w:t>
      </w:r>
    </w:p>
    <w:p w14:paraId="06C750EB" w14:textId="77777777" w:rsidR="00CA2ECB" w:rsidRDefault="00CA2ECB" w:rsidP="00CA2ECB">
      <w:pPr>
        <w:pStyle w:val="clauseindent"/>
        <w:widowControl/>
        <w:jc w:val="both"/>
        <w:rPr>
          <w:rFonts w:ascii="Arial" w:hAnsi="Arial" w:cs="Arial"/>
          <w:b/>
          <w:bCs/>
          <w:i/>
          <w:iCs/>
        </w:rPr>
      </w:pPr>
      <w:bookmarkStart w:id="1166" w:name="_DV_M289"/>
      <w:bookmarkEnd w:id="1166"/>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w:t>
      </w:r>
      <w:proofErr w:type="gramStart"/>
      <w:r>
        <w:rPr>
          <w:rFonts w:ascii="Arial" w:hAnsi="Arial" w:cs="Arial"/>
        </w:rPr>
        <w:t>provision</w:t>
      </w:r>
      <w:proofErr w:type="gramEnd"/>
      <w:r>
        <w:rPr>
          <w:rFonts w:ascii="Arial" w:hAnsi="Arial" w:cs="Arial"/>
        </w:rPr>
        <w:t xml:space="preserve">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1167" w:name="_DV_M290"/>
      <w:bookmarkEnd w:id="1167"/>
      <w:r>
        <w:t>Not Used</w:t>
      </w:r>
    </w:p>
    <w:p w14:paraId="40B12A93" w14:textId="77777777" w:rsidR="00CA2ECB" w:rsidRDefault="00CA2ECB" w:rsidP="00704700">
      <w:pPr>
        <w:pStyle w:val="Heading3"/>
        <w:ind w:left="567" w:hanging="567"/>
      </w:pPr>
      <w:bookmarkStart w:id="1168" w:name="_DV_M291"/>
      <w:bookmarkEnd w:id="1168"/>
      <w:r>
        <w:t>INTELLECTUAL PROPERTY</w:t>
      </w:r>
      <w:bookmarkEnd w:id="1164"/>
    </w:p>
    <w:p w14:paraId="67BB1800" w14:textId="77777777" w:rsidR="00CA2ECB" w:rsidRDefault="00CA2ECB" w:rsidP="00CA2ECB">
      <w:pPr>
        <w:pStyle w:val="clauseindent"/>
        <w:widowControl/>
        <w:jc w:val="both"/>
        <w:rPr>
          <w:rFonts w:ascii="Arial" w:hAnsi="Arial" w:cs="Arial"/>
        </w:rPr>
      </w:pPr>
      <w:bookmarkStart w:id="1169" w:name="_DV_M292"/>
      <w:bookmarkEnd w:id="1169"/>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w:t>
      </w:r>
      <w:r>
        <w:rPr>
          <w:rFonts w:ascii="Arial" w:hAnsi="Arial" w:cs="Arial"/>
        </w:rPr>
        <w:lastRenderedPageBreak/>
        <w:t xml:space="preserve">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1170" w:name="_DV_M293"/>
      <w:bookmarkStart w:id="1171" w:name="_Toc490940289"/>
      <w:bookmarkEnd w:id="1170"/>
      <w:r>
        <w:t>FORCE MAJEURE</w:t>
      </w:r>
      <w:bookmarkEnd w:id="1171"/>
    </w:p>
    <w:p w14:paraId="54C7F2F4" w14:textId="77777777" w:rsidR="00CA2ECB" w:rsidRDefault="00CA2ECB" w:rsidP="00CA2ECB">
      <w:pPr>
        <w:pStyle w:val="clauseindent"/>
        <w:widowControl/>
        <w:jc w:val="both"/>
        <w:rPr>
          <w:rFonts w:ascii="Arial" w:hAnsi="Arial" w:cs="Arial"/>
        </w:rPr>
      </w:pPr>
      <w:bookmarkStart w:id="1172" w:name="_DV_M294"/>
      <w:bookmarkEnd w:id="1172"/>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1173" w:name="_DV_M295"/>
      <w:bookmarkEnd w:id="1173"/>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 xml:space="preserve">relevant </w:t>
      </w:r>
      <w:proofErr w:type="gramStart"/>
      <w:r>
        <w:rPr>
          <w:rFonts w:ascii="Arial" w:hAnsi="Arial" w:cs="Arial"/>
          <w:b w:val="0"/>
          <w:bCs w:val="0"/>
          <w:i w:val="0"/>
          <w:iCs w:val="0"/>
        </w:rPr>
        <w:t>obligations</w:t>
      </w:r>
      <w:r>
        <w:rPr>
          <w:rFonts w:ascii="Arial" w:hAnsi="Arial" w:cs="Arial"/>
          <w:i w:val="0"/>
          <w:iCs w:val="0"/>
        </w:rPr>
        <w:t>;</w:t>
      </w:r>
      <w:proofErr w:type="gramEnd"/>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74" w:name="_DV_M296"/>
      <w:bookmarkEnd w:id="1174"/>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w:t>
      </w:r>
      <w:proofErr w:type="gramStart"/>
      <w:r>
        <w:rPr>
          <w:rFonts w:ascii="Arial" w:hAnsi="Arial" w:cs="Arial"/>
          <w:b w:val="0"/>
          <w:bCs w:val="0"/>
          <w:i w:val="0"/>
          <w:iCs w:val="0"/>
        </w:rPr>
        <w:t>be;</w:t>
      </w:r>
      <w:proofErr w:type="gramEnd"/>
      <w:r>
        <w:rPr>
          <w:rFonts w:ascii="Arial" w:hAnsi="Arial" w:cs="Arial"/>
          <w:b w:val="0"/>
          <w:bCs w:val="0"/>
          <w:i w:val="0"/>
          <w:iCs w:val="0"/>
        </w:rPr>
        <w:t xml:space="preserv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75" w:name="_DV_M297"/>
      <w:bookmarkEnd w:id="1175"/>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1176" w:name="_DV_M298"/>
      <w:bookmarkEnd w:id="1176"/>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1177" w:name="_DV_M299"/>
      <w:bookmarkEnd w:id="1177"/>
      <w:r>
        <w:rPr>
          <w:rFonts w:ascii="Arial" w:hAnsi="Arial" w:cs="Arial"/>
        </w:rPr>
        <w:t xml:space="preserve">(a) </w:t>
      </w:r>
      <w:r>
        <w:rPr>
          <w:rFonts w:ascii="Arial" w:hAnsi="Arial" w:cs="Arial"/>
        </w:rPr>
        <w:tab/>
        <w:t xml:space="preserve">the suspension of performance is of no greater scope and of no longer duration than is required by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1178" w:name="_DV_M300"/>
      <w:bookmarkEnd w:id="1178"/>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1179" w:name="_DV_M301"/>
      <w:bookmarkEnd w:id="1179"/>
      <w:r>
        <w:rPr>
          <w:rFonts w:ascii="Arial" w:hAnsi="Arial" w:cs="Arial"/>
        </w:rPr>
        <w:t>(</w:t>
      </w:r>
      <w:proofErr w:type="gramStart"/>
      <w:r>
        <w:rPr>
          <w:rFonts w:ascii="Arial" w:hAnsi="Arial" w:cs="Arial"/>
        </w:rPr>
        <w:t>c )</w:t>
      </w:r>
      <w:proofErr w:type="gramEnd"/>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1180" w:name="_DV_M302"/>
      <w:bookmarkEnd w:id="1180"/>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1181" w:name="_DV_M303"/>
      <w:bookmarkEnd w:id="1181"/>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lastRenderedPageBreak/>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1182"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1183" w:name="_DV_M304"/>
      <w:bookmarkEnd w:id="1183"/>
      <w:r>
        <w:t>WAIVER</w:t>
      </w:r>
      <w:bookmarkEnd w:id="1182"/>
    </w:p>
    <w:p w14:paraId="45F292B1" w14:textId="77777777" w:rsidR="00CA2ECB" w:rsidRDefault="00CA2ECB" w:rsidP="00CA2ECB">
      <w:pPr>
        <w:pStyle w:val="clauseindent"/>
        <w:widowControl/>
        <w:spacing w:after="0"/>
        <w:jc w:val="both"/>
        <w:rPr>
          <w:rFonts w:ascii="Arial" w:hAnsi="Arial" w:cs="Arial"/>
        </w:rPr>
      </w:pPr>
      <w:bookmarkStart w:id="1184" w:name="_DV_M305"/>
      <w:bookmarkEnd w:id="1184"/>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1185" w:name="_DV_M306"/>
      <w:bookmarkStart w:id="1186" w:name="_Toc490940291"/>
      <w:bookmarkEnd w:id="1185"/>
      <w:r>
        <w:t>NOTICES</w:t>
      </w:r>
      <w:bookmarkEnd w:id="1186"/>
    </w:p>
    <w:p w14:paraId="1312C50B" w14:textId="77777777" w:rsidR="00CA2ECB" w:rsidRDefault="00CA2ECB" w:rsidP="00CA2ECB">
      <w:pPr>
        <w:pStyle w:val="Heading4"/>
        <w:widowControl/>
        <w:ind w:left="1702" w:hanging="854"/>
        <w:rPr>
          <w:rFonts w:ascii="Arial" w:hAnsi="Arial" w:cs="Arial"/>
        </w:rPr>
      </w:pPr>
      <w:bookmarkStart w:id="1187" w:name="_DV_M307"/>
      <w:bookmarkEnd w:id="1187"/>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1188" w:name="_DV_M308"/>
      <w:bookmarkEnd w:id="1188"/>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1189" w:name="_DV_M309"/>
      <w:bookmarkEnd w:id="1189"/>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1190" w:name="_DV_M310"/>
      <w:bookmarkEnd w:id="1190"/>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1191" w:name="_DV_M311"/>
      <w:bookmarkEnd w:id="1191"/>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1192" w:name="_DV_M312"/>
      <w:bookmarkEnd w:id="1192"/>
      <w:r>
        <w:rPr>
          <w:rFonts w:ascii="Arial" w:hAnsi="Arial" w:cs="Arial"/>
        </w:rPr>
        <w:lastRenderedPageBreak/>
        <w:t xml:space="preserve">6.21.2.4 </w:t>
      </w:r>
      <w:r>
        <w:rPr>
          <w:rFonts w:ascii="Arial" w:hAnsi="Arial" w:cs="Arial"/>
        </w:rPr>
        <w:tab/>
      </w:r>
      <w:bookmarkStart w:id="1193" w:name="_DV_M313"/>
      <w:bookmarkStart w:id="1194" w:name="_Toc490940292"/>
      <w:bookmarkEnd w:id="1193"/>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1195" w:name="_DV_M314"/>
      <w:bookmarkEnd w:id="1195"/>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1196" w:name="_DV_M315"/>
      <w:bookmarkEnd w:id="1196"/>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1197" w:name="_DV_M316"/>
      <w:bookmarkEnd w:id="1197"/>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w:t>
      </w:r>
      <w:r w:rsidRPr="00971EAC">
        <w:rPr>
          <w:rFonts w:ascii="Arial" w:hAnsi="Arial" w:cs="Arial"/>
        </w:rPr>
        <w:lastRenderedPageBreak/>
        <w:t xml:space="preserve">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1198" w:name="_DV_M317"/>
      <w:bookmarkEnd w:id="1198"/>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1199" w:name="_DV_M318"/>
      <w:bookmarkEnd w:id="1199"/>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1200" w:name="_DV_M319"/>
      <w:bookmarkEnd w:id="1200"/>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1201" w:name="_DV_M320"/>
      <w:bookmarkEnd w:id="1201"/>
      <w:r>
        <w:t>JURISDICTION</w:t>
      </w:r>
      <w:bookmarkEnd w:id="1194"/>
    </w:p>
    <w:p w14:paraId="7B0A59F8" w14:textId="77777777" w:rsidR="00CA2ECB" w:rsidRDefault="00CA2ECB" w:rsidP="00CA2ECB">
      <w:pPr>
        <w:pStyle w:val="Heading4"/>
        <w:widowControl/>
        <w:ind w:left="1702" w:hanging="851"/>
        <w:jc w:val="both"/>
      </w:pPr>
      <w:bookmarkStart w:id="1202" w:name="_DV_M321"/>
      <w:bookmarkEnd w:id="1202"/>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1203" w:name="_DV_M322"/>
      <w:bookmarkEnd w:id="1203"/>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w:t>
      </w:r>
      <w:r>
        <w:rPr>
          <w:rFonts w:ascii="Arial" w:hAnsi="Arial" w:cs="Arial"/>
        </w:rPr>
        <w:lastRenderedPageBreak/>
        <w:t xml:space="preserve">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1204" w:name="_DV_M323"/>
      <w:bookmarkEnd w:id="1204"/>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w:t>
      </w:r>
      <w:proofErr w:type="gramStart"/>
      <w:r>
        <w:rPr>
          <w:rFonts w:ascii="Arial" w:hAnsi="Arial" w:cs="Arial"/>
        </w:rPr>
        <w:t>at all times</w:t>
      </w:r>
      <w:proofErr w:type="gramEnd"/>
      <w:r>
        <w:rPr>
          <w:rFonts w:ascii="Arial" w:hAnsi="Arial" w:cs="Arial"/>
        </w:rPr>
        <w:t xml:space="preserve">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1205" w:name="_DV_M324"/>
      <w:bookmarkEnd w:id="1205"/>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1206" w:name="_Toc490940293"/>
    </w:p>
    <w:p w14:paraId="0FD8BC09" w14:textId="77777777" w:rsidR="00CA2ECB" w:rsidRDefault="00CA2ECB" w:rsidP="00704700">
      <w:pPr>
        <w:pStyle w:val="Heading3"/>
        <w:ind w:left="567" w:hanging="567"/>
      </w:pPr>
      <w:bookmarkStart w:id="1207" w:name="_DV_M325"/>
      <w:bookmarkEnd w:id="1207"/>
      <w:r>
        <w:t>COUNTERPARTS</w:t>
      </w:r>
    </w:p>
    <w:p w14:paraId="08B25B4C" w14:textId="77777777" w:rsidR="00CA2ECB" w:rsidRDefault="00CA2ECB" w:rsidP="00CA2ECB">
      <w:pPr>
        <w:pStyle w:val="clauseindent"/>
        <w:widowControl/>
        <w:jc w:val="both"/>
        <w:rPr>
          <w:rFonts w:ascii="Arial" w:hAnsi="Arial" w:cs="Arial"/>
        </w:rPr>
      </w:pPr>
      <w:bookmarkStart w:id="1208" w:name="_DV_M326"/>
      <w:bookmarkEnd w:id="1208"/>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1209" w:name="_DV_M327"/>
      <w:bookmarkEnd w:id="1209"/>
      <w:r>
        <w:t>GOVERNING LAW</w:t>
      </w:r>
      <w:bookmarkEnd w:id="1206"/>
    </w:p>
    <w:p w14:paraId="6C3C4E1E" w14:textId="77777777" w:rsidR="00CA2ECB" w:rsidRPr="00971EAC" w:rsidRDefault="00CA2ECB" w:rsidP="00CA2ECB">
      <w:pPr>
        <w:pStyle w:val="NormalIndent"/>
        <w:widowControl/>
        <w:jc w:val="both"/>
        <w:rPr>
          <w:rFonts w:ascii="Arial" w:hAnsi="Arial" w:cs="Arial"/>
          <w:b/>
          <w:bCs/>
        </w:rPr>
      </w:pPr>
      <w:bookmarkStart w:id="1210" w:name="_DV_M328"/>
      <w:bookmarkEnd w:id="1210"/>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1211" w:name="_DV_M329"/>
      <w:bookmarkStart w:id="1212" w:name="_Toc490940294"/>
      <w:bookmarkEnd w:id="1211"/>
      <w:r>
        <w:t xml:space="preserve">SEVERANCE OF TERMS </w:t>
      </w:r>
      <w:bookmarkEnd w:id="1212"/>
    </w:p>
    <w:p w14:paraId="52110463" w14:textId="77777777" w:rsidR="00CA2ECB" w:rsidRDefault="00CA2ECB" w:rsidP="00CA2ECB">
      <w:pPr>
        <w:pStyle w:val="clauseindent"/>
        <w:widowControl/>
        <w:jc w:val="both"/>
        <w:rPr>
          <w:rFonts w:ascii="Arial" w:hAnsi="Arial" w:cs="Arial"/>
        </w:rPr>
      </w:pPr>
      <w:bookmarkStart w:id="1213" w:name="_DV_M330"/>
      <w:bookmarkEnd w:id="1213"/>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1214" w:name="_DV_M331"/>
      <w:bookmarkStart w:id="1215" w:name="_Toc490940295"/>
      <w:bookmarkEnd w:id="1214"/>
      <w:r>
        <w:t>LANGUAGE</w:t>
      </w:r>
      <w:bookmarkEnd w:id="1215"/>
    </w:p>
    <w:p w14:paraId="0F21FDDE" w14:textId="77777777" w:rsidR="00CA2ECB" w:rsidRPr="00971EAC" w:rsidRDefault="00CA2ECB" w:rsidP="00CA2ECB">
      <w:pPr>
        <w:pStyle w:val="NormalIndent"/>
        <w:widowControl/>
        <w:jc w:val="both"/>
        <w:rPr>
          <w:rFonts w:ascii="Arial" w:hAnsi="Arial" w:cs="Arial"/>
          <w:b/>
          <w:bCs/>
        </w:rPr>
      </w:pPr>
      <w:bookmarkStart w:id="1216" w:name="_DV_M332"/>
      <w:bookmarkEnd w:id="1216"/>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1217" w:name="_DV_M333"/>
      <w:bookmarkEnd w:id="1217"/>
      <w:r>
        <w:t>MCUSA</w:t>
      </w:r>
    </w:p>
    <w:p w14:paraId="1D6A50B2" w14:textId="77777777" w:rsidR="00CA2ECB" w:rsidRDefault="00CA2ECB" w:rsidP="00CA2ECB">
      <w:pPr>
        <w:widowControl/>
        <w:ind w:left="851"/>
        <w:jc w:val="both"/>
        <w:rPr>
          <w:rFonts w:ascii="Arial" w:hAnsi="Arial" w:cs="Arial"/>
        </w:rPr>
      </w:pPr>
      <w:bookmarkStart w:id="1218" w:name="_DV_M334"/>
      <w:bookmarkEnd w:id="1218"/>
      <w:r>
        <w:rPr>
          <w:rFonts w:ascii="Arial" w:hAnsi="Arial" w:cs="Arial"/>
        </w:rPr>
        <w:lastRenderedPageBreak/>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1219" w:name="_DV_M335"/>
      <w:bookmarkEnd w:id="1219"/>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1220" w:name="_DV_M336"/>
      <w:bookmarkEnd w:id="1220"/>
      <w:proofErr w:type="gramStart"/>
      <w:r>
        <w:rPr>
          <w:rFonts w:ascii="Arial" w:hAnsi="Arial" w:cs="Arial"/>
          <w:b w:val="0"/>
          <w:bCs w:val="0"/>
          <w:i w:val="0"/>
          <w:iCs w:val="0"/>
        </w:rPr>
        <w:t>Each and every</w:t>
      </w:r>
      <w:proofErr w:type="gramEnd"/>
      <w:r>
        <w:rPr>
          <w:rFonts w:ascii="Arial" w:hAnsi="Arial" w:cs="Arial"/>
          <w:b w:val="0"/>
          <w:bCs w:val="0"/>
          <w:i w:val="0"/>
          <w:iCs w:val="0"/>
        </w:rPr>
        <w:t xml:space="preserve">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1221" w:name="_DV_M337"/>
      <w:bookmarkEnd w:id="1221"/>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 xml:space="preserve">Trading </w:t>
      </w:r>
      <w:proofErr w:type="gramStart"/>
      <w:r>
        <w:rPr>
          <w:rFonts w:ascii="Arial" w:hAnsi="Arial" w:cs="Arial"/>
          <w:i w:val="0"/>
          <w:iCs w:val="0"/>
        </w:rPr>
        <w:t>Party</w:t>
      </w:r>
      <w:r>
        <w:rPr>
          <w:rFonts w:ascii="Arial" w:hAnsi="Arial" w:cs="Arial"/>
          <w:b w:val="0"/>
          <w:bCs w:val="0"/>
          <w:i w:val="0"/>
          <w:iCs w:val="0"/>
        </w:rPr>
        <w:t>;</w:t>
      </w:r>
      <w:proofErr w:type="gramEnd"/>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1222" w:name="_DV_M338"/>
      <w:bookmarkEnd w:id="1222"/>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w:t>
      </w:r>
      <w:proofErr w:type="gramStart"/>
      <w:r>
        <w:rPr>
          <w:rFonts w:ascii="Arial" w:hAnsi="Arial" w:cs="Arial"/>
          <w:i w:val="0"/>
          <w:iCs w:val="0"/>
        </w:rPr>
        <w:t xml:space="preserve">Station  </w:t>
      </w:r>
      <w:r>
        <w:rPr>
          <w:rFonts w:ascii="Arial" w:hAnsi="Arial" w:cs="Arial"/>
          <w:b w:val="0"/>
          <w:bCs w:val="0"/>
          <w:i w:val="0"/>
          <w:iCs w:val="0"/>
        </w:rPr>
        <w:t>where</w:t>
      </w:r>
      <w:proofErr w:type="gramEnd"/>
      <w:r>
        <w:rPr>
          <w:rFonts w:ascii="Arial" w:hAnsi="Arial" w:cs="Arial"/>
          <w:b w:val="0"/>
          <w:bCs w:val="0"/>
          <w:i w:val="0"/>
          <w:iCs w:val="0"/>
        </w:rPr>
        <w:t xml:space="preserv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1223" w:name="_DV_M339"/>
      <w:bookmarkEnd w:id="1223"/>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1224" w:name="_DV_M340"/>
      <w:bookmarkEnd w:id="1224"/>
      <w:r>
        <w:t>Transmission Entry Capacity</w:t>
      </w:r>
    </w:p>
    <w:p w14:paraId="4BCD1875" w14:textId="77777777" w:rsidR="00CA2ECB" w:rsidRPr="00971EAC" w:rsidRDefault="00CA2ECB" w:rsidP="00CA2ECB">
      <w:pPr>
        <w:pStyle w:val="NormalIndent"/>
        <w:widowControl/>
        <w:rPr>
          <w:rFonts w:ascii="Arial" w:hAnsi="Arial" w:cs="Arial"/>
        </w:rPr>
      </w:pPr>
      <w:bookmarkStart w:id="1225" w:name="_DV_M341"/>
      <w:bookmarkEnd w:id="1225"/>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1226" w:name="_DV_M342"/>
      <w:bookmarkEnd w:id="1226"/>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1227" w:name="_DV_M343"/>
      <w:bookmarkEnd w:id="1227"/>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1228" w:name="_DV_M344"/>
      <w:bookmarkEnd w:id="1228"/>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w:t>
      </w:r>
      <w:r w:rsidRPr="00971EAC">
        <w:rPr>
          <w:rFonts w:ascii="Arial" w:hAnsi="Arial" w:cs="Arial"/>
        </w:rPr>
        <w:lastRenderedPageBreak/>
        <w:t xml:space="preserve">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1229" w:name="_DV_M345"/>
      <w:bookmarkEnd w:id="1229"/>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 xml:space="preserve">Transmission Entry </w:t>
      </w:r>
      <w:proofErr w:type="gramStart"/>
      <w:r w:rsidRPr="00971EAC">
        <w:rPr>
          <w:rFonts w:ascii="Arial" w:hAnsi="Arial" w:cs="Arial"/>
          <w:b/>
        </w:rPr>
        <w:t>Capacity</w:t>
      </w:r>
      <w:r w:rsidRPr="00971EAC">
        <w:rPr>
          <w:rFonts w:ascii="Arial" w:hAnsi="Arial" w:cs="Arial"/>
        </w:rPr>
        <w:t xml:space="preserve">  is</w:t>
      </w:r>
      <w:proofErr w:type="gramEnd"/>
      <w:r w:rsidRPr="00971EAC">
        <w:rPr>
          <w:rFonts w:ascii="Arial" w:hAnsi="Arial" w:cs="Arial"/>
        </w:rPr>
        <w:t xml:space="preserve">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1230" w:name="_DV_M346"/>
      <w:bookmarkEnd w:id="1230"/>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1231" w:name="_DV_M347"/>
      <w:bookmarkEnd w:id="1231"/>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1232" w:name="_DV_M348"/>
      <w:bookmarkEnd w:id="1232"/>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1233" w:name="_DV_M349"/>
      <w:bookmarkEnd w:id="1233"/>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1234" w:name="_DV_M350"/>
      <w:bookmarkEnd w:id="1234"/>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lastRenderedPageBreak/>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1235" w:author="Angela Quinn (NESO)" w:date="2024-10-18T08:32:00Z">
        <w:r w:rsidR="66E93342" w:rsidRPr="00071481">
          <w:rPr>
            <w:rFonts w:ascii="Arial" w:hAnsi="Arial" w:cs="Arial"/>
            <w:highlight w:val="yellow"/>
            <w:rPrChange w:id="1236" w:author="Martin Cahill (NESO)" w:date="2025-02-28T14:46:00Z" w16du:dateUtc="2025-02-28T14:46:00Z">
              <w:rPr>
                <w:rFonts w:ascii="Arial" w:hAnsi="Arial" w:cs="Arial"/>
              </w:rPr>
            </w:rPrChange>
          </w:rPr>
          <w:t xml:space="preserve">(and whether they are </w:t>
        </w:r>
      </w:ins>
      <w:ins w:id="1237" w:author="Angela Quinn (NESO)" w:date="2024-10-18T08:33:00Z">
        <w:r w:rsidR="66E93342" w:rsidRPr="00071481">
          <w:rPr>
            <w:rFonts w:ascii="Arial" w:hAnsi="Arial" w:cs="Arial"/>
            <w:b/>
            <w:bCs/>
            <w:highlight w:val="yellow"/>
            <w:rPrChange w:id="1238" w:author="Martin Cahill (NESO)" w:date="2025-02-28T14:46:00Z" w16du:dateUtc="2025-02-28T14:46:00Z">
              <w:rPr>
                <w:rFonts w:ascii="Arial" w:hAnsi="Arial" w:cs="Arial"/>
                <w:b/>
                <w:bCs/>
              </w:rPr>
            </w:rPrChange>
          </w:rPr>
          <w:t>Gate 1 Agreements</w:t>
        </w:r>
        <w:r w:rsidR="66E93342" w:rsidRPr="00071481">
          <w:rPr>
            <w:rFonts w:ascii="Arial" w:hAnsi="Arial" w:cs="Arial"/>
            <w:highlight w:val="yellow"/>
            <w:rPrChange w:id="1239" w:author="Martin Cahill (NESO)" w:date="2025-02-28T14:46:00Z" w16du:dateUtc="2025-02-28T14:46:00Z">
              <w:rPr>
                <w:rFonts w:ascii="Arial" w:hAnsi="Arial" w:cs="Arial"/>
              </w:rPr>
            </w:rPrChange>
          </w:rPr>
          <w:t xml:space="preserve"> or </w:t>
        </w:r>
        <w:r w:rsidR="66E93342" w:rsidRPr="00071481">
          <w:rPr>
            <w:rFonts w:ascii="Arial" w:hAnsi="Arial" w:cs="Arial"/>
            <w:b/>
            <w:bCs/>
            <w:highlight w:val="yellow"/>
            <w:rPrChange w:id="1240" w:author="Martin Cahill (NESO)" w:date="2025-02-28T14:46:00Z" w16du:dateUtc="2025-02-28T14:46:00Z">
              <w:rPr>
                <w:rFonts w:ascii="Arial" w:hAnsi="Arial" w:cs="Arial"/>
                <w:b/>
                <w:bCs/>
              </w:rPr>
            </w:rPrChange>
          </w:rPr>
          <w:t>Gate 2 Agreements</w:t>
        </w:r>
        <w:r w:rsidR="66E93342" w:rsidRPr="00071481">
          <w:rPr>
            <w:rFonts w:ascii="Arial" w:hAnsi="Arial" w:cs="Arial"/>
            <w:highlight w:val="yellow"/>
            <w:rPrChange w:id="1241" w:author="Martin Cahill (NESO)" w:date="2025-02-28T14:46:00Z" w16du:dateUtc="2025-02-28T14:46:00Z">
              <w:rPr>
                <w:rFonts w:ascii="Arial" w:hAnsi="Arial" w:cs="Arial"/>
              </w:rPr>
            </w:rPrChange>
          </w:rPr>
          <w:t>)</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1242" w:name="_DV_M351"/>
      <w:bookmarkEnd w:id="1242"/>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1243" w:name="_DV_M352"/>
      <w:bookmarkEnd w:id="1243"/>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1244" w:name="_DV_M353"/>
      <w:bookmarkEnd w:id="1244"/>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w:t>
      </w:r>
      <w:proofErr w:type="gramStart"/>
      <w:r w:rsidRPr="00971EAC">
        <w:rPr>
          <w:rFonts w:ascii="Arial" w:hAnsi="Arial" w:cs="Arial"/>
        </w:rPr>
        <w:t>on the basis of</w:t>
      </w:r>
      <w:proofErr w:type="gramEnd"/>
      <w:r w:rsidRPr="00971EAC">
        <w:rPr>
          <w:rFonts w:ascii="Arial" w:hAnsi="Arial" w:cs="Arial"/>
        </w:rPr>
        <w:t xml:space="preserve">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1245" w:name="_DV_M354"/>
      <w:bookmarkEnd w:id="1245"/>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1246" w:name="_DV_M355"/>
      <w:bookmarkEnd w:id="1246"/>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1247" w:name="_DV_M356"/>
      <w:bookmarkEnd w:id="1247"/>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1248" w:name="_DV_M357"/>
      <w:bookmarkEnd w:id="1248"/>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1249" w:name="_DV_M358"/>
      <w:bookmarkEnd w:id="1249"/>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1250" w:name="_DV_M359"/>
      <w:bookmarkEnd w:id="1250"/>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1251" w:name="_DV_M360"/>
      <w:bookmarkEnd w:id="1251"/>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 xml:space="preserve">The </w:t>
      </w:r>
      <w:r>
        <w:rPr>
          <w:b/>
          <w:bCs/>
          <w:i w:val="0"/>
          <w:iCs w:val="0"/>
          <w:sz w:val="24"/>
          <w:szCs w:val="24"/>
        </w:rPr>
        <w:lastRenderedPageBreak/>
        <w:t>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1252" w:name="_DV_M361"/>
      <w:bookmarkEnd w:id="1252"/>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1253" w:name="_DV_M362"/>
      <w:bookmarkEnd w:id="1253"/>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1254" w:name="_DV_M363"/>
      <w:bookmarkEnd w:id="1254"/>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w:t>
      </w:r>
      <w:proofErr w:type="gramStart"/>
      <w:r>
        <w:rPr>
          <w:i w:val="0"/>
          <w:iCs w:val="0"/>
          <w:sz w:val="24"/>
          <w:szCs w:val="24"/>
        </w:rPr>
        <w:t>12 month</w:t>
      </w:r>
      <w:proofErr w:type="gramEnd"/>
      <w:r>
        <w:rPr>
          <w:i w:val="0"/>
          <w:iCs w:val="0"/>
          <w:sz w:val="24"/>
          <w:szCs w:val="24"/>
        </w:rPr>
        <w:t xml:space="preserve">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1255" w:name="_DV_M364"/>
      <w:bookmarkEnd w:id="1255"/>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1256" w:name="_DV_M365"/>
      <w:bookmarkEnd w:id="1256"/>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1257" w:name="_DV_M366"/>
      <w:bookmarkEnd w:id="1257"/>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1258" w:name="_DV_M367"/>
      <w:bookmarkEnd w:id="1258"/>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1259" w:name="_DV_M368"/>
      <w:bookmarkEnd w:id="1259"/>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1260" w:name="_DV_M369"/>
      <w:bookmarkEnd w:id="1260"/>
      <w:r>
        <w:rPr>
          <w:i w:val="0"/>
          <w:iCs w:val="0"/>
          <w:sz w:val="24"/>
          <w:szCs w:val="24"/>
        </w:rPr>
        <w:t>6.31.3.4</w:t>
      </w:r>
      <w:r>
        <w:rPr>
          <w:i w:val="0"/>
          <w:iCs w:val="0"/>
          <w:sz w:val="24"/>
          <w:szCs w:val="24"/>
        </w:rPr>
        <w:tab/>
        <w:t xml:space="preserve">If </w:t>
      </w:r>
      <w:proofErr w:type="gramStart"/>
      <w:r>
        <w:rPr>
          <w:b/>
          <w:bCs/>
          <w:i w:val="0"/>
          <w:iCs w:val="0"/>
          <w:sz w:val="24"/>
          <w:szCs w:val="24"/>
        </w:rPr>
        <w:t>The</w:t>
      </w:r>
      <w:proofErr w:type="gramEnd"/>
      <w:r>
        <w:rPr>
          <w:b/>
          <w:bCs/>
          <w:i w:val="0"/>
          <w:iCs w:val="0"/>
          <w:sz w:val="24"/>
          <w:szCs w:val="24"/>
        </w:rPr>
        <w:t xml:space="preserv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61" w:name="_DV_M370"/>
      <w:bookmarkEnd w:id="1261"/>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 xml:space="preserve">Applications for a STTEC </w:t>
      </w:r>
      <w:proofErr w:type="gramStart"/>
      <w:r>
        <w:rPr>
          <w:b/>
          <w:bCs/>
          <w:i w:val="0"/>
          <w:iCs w:val="0"/>
          <w:sz w:val="24"/>
          <w:szCs w:val="24"/>
        </w:rPr>
        <w:t>Offer</w:t>
      </w:r>
      <w:r>
        <w:rPr>
          <w:i w:val="0"/>
          <w:iCs w:val="0"/>
          <w:sz w:val="24"/>
          <w:szCs w:val="24"/>
        </w:rPr>
        <w:t>;</w:t>
      </w:r>
      <w:proofErr w:type="gramEnd"/>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62" w:name="_DV_M371"/>
      <w:bookmarkEnd w:id="1262"/>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w:t>
      </w:r>
      <w:proofErr w:type="gramStart"/>
      <w:r>
        <w:rPr>
          <w:i w:val="0"/>
          <w:iCs w:val="0"/>
          <w:sz w:val="24"/>
          <w:szCs w:val="24"/>
        </w:rPr>
        <w:t>on;</w:t>
      </w:r>
      <w:proofErr w:type="gramEnd"/>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63" w:name="_DV_M372"/>
      <w:bookmarkEnd w:id="1263"/>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1264" w:name="_DV_M373"/>
      <w:bookmarkEnd w:id="1264"/>
      <w:r>
        <w:rPr>
          <w:i w:val="0"/>
          <w:iCs w:val="0"/>
          <w:sz w:val="24"/>
          <w:szCs w:val="24"/>
        </w:rPr>
        <w:lastRenderedPageBreak/>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1265" w:name="_DV_M374"/>
      <w:bookmarkEnd w:id="1265"/>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1266" w:name="_DV_M375"/>
      <w:bookmarkEnd w:id="1266"/>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1267" w:name="_DV_M376"/>
      <w:bookmarkEnd w:id="1267"/>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1268" w:name="_DV_M377"/>
      <w:bookmarkEnd w:id="1268"/>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1269" w:name="_DV_M378"/>
      <w:bookmarkEnd w:id="1269"/>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1270" w:name="_DV_M379"/>
      <w:bookmarkEnd w:id="1270"/>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1271" w:name="_DV_M380"/>
      <w:bookmarkEnd w:id="1271"/>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t>
      </w:r>
      <w:proofErr w:type="gramStart"/>
      <w:r>
        <w:rPr>
          <w:i w:val="0"/>
          <w:iCs w:val="0"/>
          <w:sz w:val="24"/>
          <w:szCs w:val="24"/>
        </w:rPr>
        <w:t>whether or not</w:t>
      </w:r>
      <w:proofErr w:type="gramEnd"/>
      <w:r>
        <w:rPr>
          <w:i w:val="0"/>
          <w:iCs w:val="0"/>
          <w:sz w:val="24"/>
          <w:szCs w:val="24"/>
        </w:rPr>
        <w:t xml:space="preserve">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1272" w:name="_DV_M381"/>
      <w:bookmarkEnd w:id="1272"/>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1273" w:name="_DV_M382"/>
      <w:bookmarkEnd w:id="1273"/>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1274" w:name="_DV_M383"/>
      <w:bookmarkEnd w:id="1274"/>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1275" w:name="_DV_M384"/>
      <w:bookmarkEnd w:id="1275"/>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1276" w:name="_DV_M385"/>
      <w:bookmarkEnd w:id="1276"/>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1277" w:name="_DV_M386"/>
      <w:bookmarkEnd w:id="1277"/>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w:t>
      </w:r>
      <w:r>
        <w:rPr>
          <w:i w:val="0"/>
          <w:iCs w:val="0"/>
          <w:sz w:val="24"/>
          <w:szCs w:val="24"/>
        </w:rPr>
        <w:lastRenderedPageBreak/>
        <w:t xml:space="preserve">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proofErr w:type="gramStart"/>
      <w:r>
        <w:rPr>
          <w:i w:val="0"/>
          <w:iCs w:val="0"/>
          <w:sz w:val="24"/>
          <w:szCs w:val="24"/>
        </w:rPr>
        <w:t>will:-</w:t>
      </w:r>
      <w:proofErr w:type="gramEnd"/>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78" w:name="_DV_M387"/>
      <w:bookmarkEnd w:id="1278"/>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79" w:name="_DV_M388"/>
      <w:bookmarkEnd w:id="1279"/>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w:t>
      </w:r>
      <w:proofErr w:type="gramStart"/>
      <w:r>
        <w:rPr>
          <w:i w:val="0"/>
          <w:iCs w:val="0"/>
          <w:sz w:val="24"/>
          <w:szCs w:val="24"/>
        </w:rPr>
        <w:t>effect;</w:t>
      </w:r>
      <w:proofErr w:type="gramEnd"/>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0" w:name="_DV_M389"/>
      <w:bookmarkEnd w:id="1280"/>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1281" w:name="_DV_M390"/>
      <w:bookmarkEnd w:id="1281"/>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1282" w:name="_DV_M391"/>
      <w:bookmarkEnd w:id="1282"/>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3" w:name="_DV_M392"/>
      <w:bookmarkEnd w:id="1283"/>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4" w:name="_DV_M393"/>
      <w:bookmarkEnd w:id="1284"/>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w:t>
      </w:r>
      <w:proofErr w:type="gramStart"/>
      <w:r>
        <w:rPr>
          <w:i w:val="0"/>
          <w:iCs w:val="0"/>
          <w:sz w:val="24"/>
          <w:szCs w:val="24"/>
        </w:rPr>
        <w:t>effect;</w:t>
      </w:r>
      <w:proofErr w:type="gramEnd"/>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1285" w:name="_DV_M394"/>
      <w:bookmarkEnd w:id="1285"/>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1286" w:name="_DV_M395"/>
      <w:bookmarkEnd w:id="1286"/>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1287" w:name="_DV_M396"/>
      <w:bookmarkEnd w:id="1287"/>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1288" w:name="_DV_M397"/>
      <w:bookmarkEnd w:id="1288"/>
      <w:r>
        <w:rPr>
          <w:i w:val="0"/>
          <w:iCs w:val="0"/>
          <w:sz w:val="24"/>
          <w:szCs w:val="24"/>
        </w:rPr>
        <w:t>6.31.6.5</w:t>
      </w:r>
      <w:r>
        <w:rPr>
          <w:i w:val="0"/>
          <w:iCs w:val="0"/>
          <w:sz w:val="24"/>
          <w:szCs w:val="24"/>
        </w:rPr>
        <w:tab/>
        <w:t xml:space="preserve">The dates referred to at Paragraphs 6.31.2.1 and 6.31.3.3 </w:t>
      </w:r>
      <w:proofErr w:type="gramStart"/>
      <w:r>
        <w:rPr>
          <w:i w:val="0"/>
          <w:iCs w:val="0"/>
          <w:sz w:val="24"/>
          <w:szCs w:val="24"/>
        </w:rPr>
        <w:t>are:-</w:t>
      </w:r>
      <w:proofErr w:type="gramEnd"/>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89" w:name="_DV_M398"/>
      <w:bookmarkEnd w:id="1289"/>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1290" w:name="_DV_M399"/>
      <w:bookmarkEnd w:id="1290"/>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1291" w:name="_DV_M400"/>
      <w:bookmarkEnd w:id="1291"/>
      <w:r>
        <w:rPr>
          <w:i w:val="0"/>
          <w:iCs w:val="0"/>
          <w:sz w:val="24"/>
          <w:szCs w:val="24"/>
        </w:rPr>
        <w:t>6.31.6.6</w:t>
      </w:r>
      <w:r>
        <w:rPr>
          <w:i w:val="0"/>
          <w:iCs w:val="0"/>
          <w:sz w:val="24"/>
          <w:szCs w:val="24"/>
        </w:rPr>
        <w:tab/>
        <w:t xml:space="preserve">The date referred to at Paragraph 6.31.4.6 </w:t>
      </w:r>
      <w:proofErr w:type="gramStart"/>
      <w:r>
        <w:rPr>
          <w:i w:val="0"/>
          <w:iCs w:val="0"/>
          <w:sz w:val="24"/>
          <w:szCs w:val="24"/>
        </w:rPr>
        <w:t>is:-</w:t>
      </w:r>
      <w:proofErr w:type="gramEnd"/>
      <w:r>
        <w:rPr>
          <w:i w:val="0"/>
          <w:iCs w:val="0"/>
          <w:sz w:val="24"/>
          <w:szCs w:val="24"/>
        </w:rPr>
        <w:t xml:space="preserve">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2" w:name="_DV_M401"/>
      <w:bookmarkEnd w:id="1292"/>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3" w:name="_DV_M402"/>
      <w:bookmarkEnd w:id="1293"/>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1294" w:name="_DV_M403"/>
      <w:bookmarkEnd w:id="1294"/>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w:t>
      </w:r>
      <w:proofErr w:type="gramStart"/>
      <w:r>
        <w:rPr>
          <w:i w:val="0"/>
          <w:iCs w:val="0"/>
          <w:sz w:val="24"/>
          <w:szCs w:val="24"/>
        </w:rPr>
        <w:t>accepted:-</w:t>
      </w:r>
      <w:proofErr w:type="gramEnd"/>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295" w:name="_DV_M404"/>
      <w:bookmarkEnd w:id="129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6" w:name="_DV_M405"/>
      <w:bookmarkEnd w:id="1296"/>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7" w:name="_DV_M406"/>
      <w:bookmarkEnd w:id="1297"/>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8" w:name="_DV_M407"/>
      <w:bookmarkEnd w:id="129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1299" w:name="_DV_M408"/>
      <w:bookmarkEnd w:id="129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1300" w:name="_DV_M409"/>
      <w:bookmarkEnd w:id="1300"/>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w:t>
      </w:r>
      <w:proofErr w:type="gramStart"/>
      <w:r>
        <w:rPr>
          <w:i w:val="0"/>
          <w:iCs w:val="0"/>
          <w:sz w:val="24"/>
          <w:szCs w:val="24"/>
        </w:rPr>
        <w:t>accepted:-</w:t>
      </w:r>
      <w:proofErr w:type="gramEnd"/>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01" w:name="_DV_M410"/>
      <w:bookmarkEnd w:id="1301"/>
      <w:r>
        <w:rPr>
          <w:i w:val="0"/>
          <w:iCs w:val="0"/>
          <w:sz w:val="24"/>
          <w:szCs w:val="24"/>
        </w:rPr>
        <w:tab/>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02" w:name="_DV_M411"/>
      <w:bookmarkEnd w:id="1302"/>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1303" w:name="_DV_M412"/>
      <w:bookmarkEnd w:id="130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1304" w:name="_DV_M413"/>
      <w:bookmarkEnd w:id="1304"/>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1305" w:name="_DV_M414"/>
      <w:bookmarkEnd w:id="1305"/>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1306" w:name="_DV_M415"/>
      <w:bookmarkEnd w:id="1306"/>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1307" w:name="_DV_M416"/>
      <w:bookmarkEnd w:id="1307"/>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1308" w:name="_DV_M417"/>
      <w:bookmarkEnd w:id="1308"/>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1309" w:name="_DV_M418"/>
      <w:bookmarkEnd w:id="1309"/>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1310" w:name="_DV_M419"/>
      <w:bookmarkEnd w:id="1310"/>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11" w:name="_DV_M420"/>
      <w:bookmarkEnd w:id="1311"/>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12" w:name="_DV_M421"/>
      <w:bookmarkEnd w:id="1312"/>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13" w:name="_DV_M422"/>
      <w:bookmarkEnd w:id="1313"/>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1314" w:name="_DV_M423"/>
      <w:bookmarkEnd w:id="1314"/>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1315" w:name="_DV_M424"/>
      <w:bookmarkEnd w:id="1315"/>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1316" w:name="_DV_M425"/>
      <w:bookmarkEnd w:id="1316"/>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1317" w:name="_DV_M426"/>
      <w:bookmarkEnd w:id="1317"/>
      <w:r>
        <w:rPr>
          <w:i w:val="0"/>
          <w:iCs w:val="0"/>
          <w:sz w:val="24"/>
          <w:szCs w:val="24"/>
        </w:rPr>
        <w:lastRenderedPageBreak/>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1318" w:name="_DV_M427"/>
      <w:bookmarkEnd w:id="1318"/>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1319" w:name="_DV_M428"/>
      <w:bookmarkEnd w:id="1319"/>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1320" w:name="_DV_M429"/>
      <w:bookmarkEnd w:id="1320"/>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1321" w:name="_DV_M430"/>
      <w:bookmarkEnd w:id="1321"/>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1322" w:name="_DV_M431"/>
      <w:bookmarkEnd w:id="1322"/>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3" w:name="_DV_M432"/>
      <w:bookmarkEnd w:id="1323"/>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4" w:name="_DV_M433"/>
      <w:bookmarkEnd w:id="1324"/>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5" w:name="_DV_M434"/>
      <w:bookmarkEnd w:id="132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26" w:name="_DV_M435"/>
      <w:bookmarkEnd w:id="1326"/>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1327" w:name="_DV_M436"/>
      <w:bookmarkEnd w:id="1327"/>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1328" w:name="_DV_M437"/>
      <w:bookmarkEnd w:id="1328"/>
      <w:r>
        <w:rPr>
          <w:i w:val="0"/>
          <w:iCs w:val="0"/>
          <w:sz w:val="24"/>
          <w:szCs w:val="24"/>
        </w:rPr>
        <w:lastRenderedPageBreak/>
        <w:t>6.32.3.5</w:t>
      </w:r>
      <w:r>
        <w:rPr>
          <w:i w:val="0"/>
          <w:iCs w:val="0"/>
          <w:sz w:val="24"/>
          <w:szCs w:val="24"/>
        </w:rPr>
        <w:tab/>
        <w:t xml:space="preserve">Where Paragraph 6.32.3.4 </w:t>
      </w:r>
      <w:proofErr w:type="gramStart"/>
      <w:r>
        <w:rPr>
          <w:i w:val="0"/>
          <w:iCs w:val="0"/>
          <w:sz w:val="24"/>
          <w:szCs w:val="24"/>
        </w:rPr>
        <w:t>applies</w:t>
      </w:r>
      <w:proofErr w:type="gramEnd"/>
      <w:r>
        <w:rPr>
          <w:i w:val="0"/>
          <w:iCs w:val="0"/>
          <w:sz w:val="24"/>
          <w:szCs w:val="24"/>
        </w:rPr>
        <w:t xml:space="preserve">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1329" w:name="_DV_M438"/>
      <w:bookmarkEnd w:id="1329"/>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1330" w:name="_DV_M439"/>
      <w:bookmarkEnd w:id="1330"/>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1331" w:name="_DV_M440"/>
      <w:bookmarkEnd w:id="1331"/>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1332" w:name="_DV_M441"/>
      <w:bookmarkEnd w:id="1332"/>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1333" w:name="_DV_M442"/>
      <w:bookmarkEnd w:id="1333"/>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1334" w:name="_DV_M443"/>
      <w:bookmarkEnd w:id="1334"/>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1335" w:name="_DV_M444"/>
      <w:bookmarkEnd w:id="1335"/>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1336" w:name="_DV_M445"/>
      <w:bookmarkEnd w:id="1336"/>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1337" w:name="_DV_M446"/>
      <w:bookmarkEnd w:id="1337"/>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1338" w:name="_DV_M447"/>
      <w:bookmarkEnd w:id="1338"/>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1339" w:name="_DV_M448"/>
      <w:bookmarkEnd w:id="1339"/>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1340" w:name="_DV_M449"/>
      <w:bookmarkEnd w:id="1340"/>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1341" w:name="_DV_M450"/>
      <w:bookmarkEnd w:id="1341"/>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1342" w:name="_DV_M451"/>
      <w:bookmarkEnd w:id="1342"/>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43" w:name="_DV_M452"/>
      <w:bookmarkEnd w:id="1343"/>
      <w:r>
        <w:rPr>
          <w:i w:val="0"/>
          <w:iCs w:val="0"/>
          <w:sz w:val="24"/>
          <w:szCs w:val="24"/>
        </w:rPr>
        <w:tab/>
        <w:t>(i)</w:t>
      </w:r>
      <w:r>
        <w:rPr>
          <w:i w:val="0"/>
          <w:iCs w:val="0"/>
          <w:sz w:val="24"/>
          <w:szCs w:val="24"/>
        </w:rPr>
        <w:tab/>
        <w:t xml:space="preserve">state the </w:t>
      </w:r>
      <w:r>
        <w:rPr>
          <w:b/>
          <w:bCs/>
          <w:i w:val="0"/>
          <w:iCs w:val="0"/>
          <w:sz w:val="24"/>
          <w:szCs w:val="24"/>
        </w:rPr>
        <w:t xml:space="preserve">LDTEC </w:t>
      </w:r>
      <w:proofErr w:type="gramStart"/>
      <w:r>
        <w:rPr>
          <w:b/>
          <w:bCs/>
          <w:i w:val="0"/>
          <w:iCs w:val="0"/>
          <w:sz w:val="24"/>
          <w:szCs w:val="24"/>
        </w:rPr>
        <w:t>Profile</w:t>
      </w:r>
      <w:r>
        <w:rPr>
          <w:i w:val="0"/>
          <w:iCs w:val="0"/>
          <w:sz w:val="24"/>
          <w:szCs w:val="24"/>
        </w:rPr>
        <w:t xml:space="preserve"> ;</w:t>
      </w:r>
      <w:proofErr w:type="gramEnd"/>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1344" w:name="_DV_M453"/>
      <w:bookmarkEnd w:id="1344"/>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1345" w:name="_DV_M454"/>
      <w:bookmarkEnd w:id="1345"/>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1346" w:name="_DV_M455"/>
      <w:bookmarkEnd w:id="1346"/>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47" w:name="_DV_M456"/>
      <w:bookmarkEnd w:id="1347"/>
      <w:r>
        <w:rPr>
          <w:i w:val="0"/>
          <w:iCs w:val="0"/>
          <w:sz w:val="24"/>
          <w:szCs w:val="24"/>
        </w:rPr>
        <w:tab/>
        <w:t>(i)</w:t>
      </w:r>
      <w:r>
        <w:rPr>
          <w:i w:val="0"/>
          <w:iCs w:val="0"/>
          <w:sz w:val="24"/>
          <w:szCs w:val="24"/>
        </w:rPr>
        <w:tab/>
        <w:t xml:space="preserve">state the </w:t>
      </w:r>
      <w:r>
        <w:rPr>
          <w:b/>
          <w:bCs/>
          <w:i w:val="0"/>
          <w:iCs w:val="0"/>
          <w:sz w:val="24"/>
          <w:szCs w:val="24"/>
        </w:rPr>
        <w:t xml:space="preserve">LDTEC Indicative </w:t>
      </w:r>
      <w:proofErr w:type="gramStart"/>
      <w:r>
        <w:rPr>
          <w:b/>
          <w:bCs/>
          <w:i w:val="0"/>
          <w:iCs w:val="0"/>
          <w:sz w:val="24"/>
          <w:szCs w:val="24"/>
        </w:rPr>
        <w:t>Profile</w:t>
      </w:r>
      <w:r>
        <w:rPr>
          <w:i w:val="0"/>
          <w:iCs w:val="0"/>
          <w:sz w:val="24"/>
          <w:szCs w:val="24"/>
        </w:rPr>
        <w:t xml:space="preserve"> ;</w:t>
      </w:r>
      <w:proofErr w:type="gramEnd"/>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1348" w:name="_DV_M457"/>
      <w:bookmarkEnd w:id="1348"/>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w:t>
      </w:r>
      <w:proofErr w:type="gramStart"/>
      <w:r>
        <w:rPr>
          <w:b/>
          <w:bCs/>
          <w:i w:val="0"/>
          <w:iCs w:val="0"/>
          <w:sz w:val="24"/>
          <w:szCs w:val="24"/>
        </w:rPr>
        <w:t xml:space="preserve">Profile </w:t>
      </w:r>
      <w:r>
        <w:rPr>
          <w:i w:val="0"/>
          <w:iCs w:val="0"/>
          <w:sz w:val="24"/>
          <w:szCs w:val="24"/>
        </w:rPr>
        <w:t xml:space="preserve"> and</w:t>
      </w:r>
      <w:proofErr w:type="gramEnd"/>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1349" w:name="_DV_M458"/>
      <w:bookmarkEnd w:id="1349"/>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1350" w:name="_DV_M459"/>
      <w:bookmarkEnd w:id="1350"/>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1351" w:name="_DV_M460"/>
      <w:bookmarkEnd w:id="1351"/>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1352" w:name="_DV_M461"/>
      <w:bookmarkEnd w:id="1352"/>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1353" w:name="_DV_M462"/>
      <w:bookmarkEnd w:id="1353"/>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1354" w:name="_DV_M463"/>
      <w:bookmarkEnd w:id="1354"/>
      <w:r>
        <w:rPr>
          <w:b/>
          <w:bCs/>
          <w:i w:val="0"/>
          <w:iCs w:val="0"/>
          <w:sz w:val="24"/>
          <w:szCs w:val="24"/>
        </w:rPr>
        <w:lastRenderedPageBreak/>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1355" w:name="_DV_M464"/>
      <w:bookmarkEnd w:id="1355"/>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1356" w:name="_DV_M465"/>
      <w:bookmarkEnd w:id="1356"/>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1357" w:name="_DV_M466"/>
      <w:bookmarkEnd w:id="1357"/>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1358" w:name="_DV_M467"/>
      <w:bookmarkEnd w:id="1358"/>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w:t>
      </w:r>
      <w:proofErr w:type="gramStart"/>
      <w:r>
        <w:rPr>
          <w:i w:val="0"/>
          <w:iCs w:val="0"/>
          <w:sz w:val="24"/>
          <w:szCs w:val="24"/>
        </w:rPr>
        <w:t>accepted:-</w:t>
      </w:r>
      <w:proofErr w:type="gramEnd"/>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59" w:name="_DV_M468"/>
      <w:bookmarkEnd w:id="135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0" w:name="_DV_M469"/>
      <w:bookmarkEnd w:id="1360"/>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1" w:name="_DV_M470"/>
      <w:bookmarkEnd w:id="1361"/>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2" w:name="_DV_M471"/>
      <w:bookmarkEnd w:id="136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1363" w:name="_DV_M472"/>
      <w:bookmarkEnd w:id="1363"/>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1364" w:name="_DV_M473"/>
      <w:bookmarkEnd w:id="1364"/>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w:t>
      </w:r>
      <w:proofErr w:type="gramStart"/>
      <w:r>
        <w:rPr>
          <w:i w:val="0"/>
          <w:iCs w:val="0"/>
          <w:sz w:val="24"/>
          <w:szCs w:val="24"/>
        </w:rPr>
        <w:t>accepted:-</w:t>
      </w:r>
      <w:proofErr w:type="gramEnd"/>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5" w:name="_DV_M474"/>
      <w:bookmarkEnd w:id="1365"/>
      <w:r>
        <w:rPr>
          <w:i w:val="0"/>
          <w:iCs w:val="0"/>
          <w:sz w:val="24"/>
          <w:szCs w:val="24"/>
        </w:rPr>
        <w:tab/>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6" w:name="_DV_M475"/>
      <w:bookmarkEnd w:id="1366"/>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1367" w:name="_DV_M476"/>
      <w:bookmarkEnd w:id="1367"/>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1368" w:name="_DV_M477"/>
      <w:bookmarkEnd w:id="1368"/>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1369" w:name="_DV_M478"/>
      <w:bookmarkEnd w:id="1369"/>
      <w:r>
        <w:tab/>
      </w:r>
    </w:p>
    <w:p w14:paraId="2D6EFDDD" w14:textId="77777777" w:rsidR="00CA2ECB" w:rsidRDefault="00CA2ECB" w:rsidP="0042186A">
      <w:pPr>
        <w:pStyle w:val="Heading3"/>
        <w:ind w:left="567" w:hanging="567"/>
      </w:pPr>
      <w:bookmarkStart w:id="1370" w:name="_DV_M479"/>
      <w:bookmarkEnd w:id="1370"/>
      <w:r>
        <w:t>Change from “NGC” to “The Company”</w:t>
      </w:r>
    </w:p>
    <w:p w14:paraId="160DD7FC" w14:textId="77777777" w:rsidR="00CA2ECB" w:rsidRPr="00971EAC" w:rsidRDefault="00CA2ECB" w:rsidP="00CA2ECB">
      <w:pPr>
        <w:pStyle w:val="NormalIndent"/>
        <w:widowControl/>
        <w:rPr>
          <w:rFonts w:ascii="Arial" w:hAnsi="Arial" w:cs="Arial"/>
        </w:rPr>
      </w:pPr>
      <w:bookmarkStart w:id="1371" w:name="_DV_M480"/>
      <w:bookmarkEnd w:id="1371"/>
      <w:r w:rsidRPr="00971EAC">
        <w:rPr>
          <w:rFonts w:ascii="Arial" w:hAnsi="Arial" w:cs="Arial"/>
        </w:rPr>
        <w:lastRenderedPageBreak/>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1372" w:name="_DV_M481"/>
      <w:bookmarkEnd w:id="1372"/>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1373" w:name="_DV_M482"/>
      <w:bookmarkEnd w:id="1373"/>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1374" w:name="_DV_M483"/>
      <w:bookmarkEnd w:id="1374"/>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1375" w:name="_DV_M484"/>
      <w:bookmarkEnd w:id="1375"/>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1376" w:name="_DV_M485"/>
      <w:bookmarkEnd w:id="1376"/>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77" w:name="_DV_M486"/>
      <w:bookmarkEnd w:id="1377"/>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78" w:name="_DV_M487"/>
      <w:bookmarkEnd w:id="1378"/>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79" w:name="_DV_M488"/>
      <w:bookmarkEnd w:id="1379"/>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80" w:name="_DV_M489"/>
      <w:bookmarkEnd w:id="1380"/>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1381" w:name="_DV_M490"/>
      <w:bookmarkEnd w:id="1381"/>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1382" w:name="_DV_M491"/>
      <w:bookmarkEnd w:id="1382"/>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w:t>
      </w:r>
      <w:r>
        <w:rPr>
          <w:i w:val="0"/>
          <w:iCs w:val="0"/>
          <w:sz w:val="24"/>
          <w:szCs w:val="24"/>
        </w:rPr>
        <w:lastRenderedPageBreak/>
        <w:t xml:space="preserve">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1383" w:name="_DV_M492"/>
      <w:bookmarkEnd w:id="1383"/>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1384" w:name="_DV_M493"/>
      <w:bookmarkEnd w:id="1384"/>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1385" w:name="_DV_M494"/>
      <w:bookmarkEnd w:id="1385"/>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1386" w:name="_DV_M495"/>
      <w:bookmarkEnd w:id="1386"/>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1387" w:name="_DV_M496"/>
      <w:bookmarkEnd w:id="1387"/>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1388" w:name="_DV_M497"/>
      <w:bookmarkEnd w:id="1388"/>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1389" w:name="_DV_M498"/>
      <w:bookmarkEnd w:id="1389"/>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1390" w:name="_DV_M499"/>
      <w:bookmarkEnd w:id="1390"/>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1391" w:name="_DV_M500"/>
      <w:bookmarkEnd w:id="1391"/>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1392" w:name="_DV_M501"/>
      <w:bookmarkEnd w:id="1392"/>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w:t>
      </w:r>
      <w:proofErr w:type="gramStart"/>
      <w:r>
        <w:rPr>
          <w:i w:val="0"/>
          <w:iCs w:val="0"/>
          <w:sz w:val="24"/>
          <w:szCs w:val="24"/>
        </w:rPr>
        <w:t>an</w:t>
      </w:r>
      <w:proofErr w:type="gramEnd"/>
      <w:r>
        <w:rPr>
          <w:i w:val="0"/>
          <w:iCs w:val="0"/>
          <w:sz w:val="24"/>
          <w:szCs w:val="24"/>
        </w:rPr>
        <w:t xml:space="preserve">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93" w:name="_DV_M502"/>
      <w:bookmarkEnd w:id="1393"/>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94" w:name="_DV_M503"/>
      <w:bookmarkEnd w:id="1394"/>
      <w:r>
        <w:rPr>
          <w:i w:val="0"/>
          <w:iCs w:val="0"/>
          <w:sz w:val="24"/>
          <w:szCs w:val="24"/>
        </w:rPr>
        <w:lastRenderedPageBreak/>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95" w:name="_DV_M504"/>
      <w:bookmarkEnd w:id="139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96" w:name="_DV_M505"/>
      <w:bookmarkEnd w:id="1396"/>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1397" w:name="_DV_M506"/>
      <w:bookmarkEnd w:id="1397"/>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1398" w:name="_DV_M507"/>
      <w:bookmarkEnd w:id="1398"/>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1399" w:name="_DV_M508"/>
      <w:bookmarkEnd w:id="1399"/>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1400" w:name="_DV_M509"/>
      <w:bookmarkEnd w:id="1400"/>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1401" w:name="_DV_M510"/>
      <w:bookmarkEnd w:id="1401"/>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1402" w:name="_DV_M511"/>
      <w:bookmarkEnd w:id="1402"/>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1403" w:name="_DV_M512"/>
      <w:bookmarkEnd w:id="1403"/>
      <w:r>
        <w:rPr>
          <w:i w:val="0"/>
          <w:iCs w:val="0"/>
          <w:sz w:val="24"/>
          <w:szCs w:val="24"/>
        </w:rPr>
        <w:lastRenderedPageBreak/>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1404" w:name="_DV_M513"/>
      <w:bookmarkEnd w:id="1404"/>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1405" w:name="_DV_M514"/>
      <w:bookmarkEnd w:id="1405"/>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1406" w:name="_DV_M515"/>
      <w:bookmarkEnd w:id="1406"/>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1407" w:name="_DV_M516"/>
      <w:bookmarkEnd w:id="1407"/>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1408" w:name="_DV_M517"/>
      <w:bookmarkEnd w:id="1408"/>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1409" w:name="_DV_M518"/>
      <w:bookmarkEnd w:id="1409"/>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410" w:name="_DV_M519"/>
      <w:bookmarkEnd w:id="1410"/>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 xml:space="preserve">Temporary TEC Exchange </w:t>
      </w:r>
      <w:proofErr w:type="gramStart"/>
      <w:r>
        <w:rPr>
          <w:b/>
          <w:bCs/>
          <w:i w:val="0"/>
          <w:iCs w:val="0"/>
          <w:sz w:val="24"/>
          <w:szCs w:val="24"/>
        </w:rPr>
        <w:t>Rate</w:t>
      </w:r>
      <w:r>
        <w:rPr>
          <w:i w:val="0"/>
          <w:iCs w:val="0"/>
          <w:sz w:val="24"/>
          <w:szCs w:val="24"/>
        </w:rPr>
        <w:t>;</w:t>
      </w:r>
      <w:proofErr w:type="gramEnd"/>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411" w:name="_DV_M520"/>
      <w:bookmarkEnd w:id="1411"/>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w:t>
      </w:r>
      <w:proofErr w:type="gramStart"/>
      <w:r>
        <w:rPr>
          <w:i w:val="0"/>
          <w:iCs w:val="0"/>
          <w:sz w:val="24"/>
          <w:szCs w:val="24"/>
        </w:rPr>
        <w:t>applies;</w:t>
      </w:r>
      <w:proofErr w:type="gramEnd"/>
      <w:r>
        <w:rPr>
          <w:i w:val="0"/>
          <w:iCs w:val="0"/>
          <w:sz w:val="24"/>
          <w:szCs w:val="24"/>
        </w:rPr>
        <w:t xml:space="preserve">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412" w:name="_DV_M521"/>
      <w:bookmarkEnd w:id="1412"/>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413" w:name="_DV_M522"/>
      <w:bookmarkEnd w:id="1413"/>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1414" w:name="_DV_M523"/>
      <w:bookmarkEnd w:id="1414"/>
      <w:r>
        <w:rPr>
          <w:i w:val="0"/>
          <w:iCs w:val="0"/>
          <w:sz w:val="24"/>
          <w:szCs w:val="24"/>
        </w:rPr>
        <w:lastRenderedPageBreak/>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1415" w:name="_DV_M524"/>
      <w:bookmarkEnd w:id="1415"/>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1416" w:name="_DV_M525"/>
      <w:bookmarkEnd w:id="1416"/>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1417" w:name="_DV_M526"/>
      <w:bookmarkEnd w:id="1417"/>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w:t>
      </w:r>
      <w:proofErr w:type="gramStart"/>
      <w:r>
        <w:rPr>
          <w:i w:val="0"/>
          <w:iCs w:val="0"/>
          <w:sz w:val="24"/>
          <w:szCs w:val="24"/>
        </w:rPr>
        <w:t>accepted:-</w:t>
      </w:r>
      <w:proofErr w:type="gramEnd"/>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418" w:name="_DV_M527"/>
      <w:bookmarkEnd w:id="141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19" w:name="_DV_M528"/>
      <w:bookmarkEnd w:id="1419"/>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20" w:name="_DV_M529"/>
      <w:bookmarkEnd w:id="1420"/>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w:t>
      </w:r>
      <w:proofErr w:type="gramStart"/>
      <w:r>
        <w:rPr>
          <w:b/>
          <w:bCs/>
          <w:i w:val="0"/>
          <w:iCs w:val="0"/>
          <w:sz w:val="24"/>
          <w:szCs w:val="24"/>
          <w:lang w:val="en-US"/>
        </w:rPr>
        <w:t>User</w:t>
      </w:r>
      <w:r>
        <w:rPr>
          <w:i w:val="0"/>
          <w:iCs w:val="0"/>
          <w:sz w:val="24"/>
          <w:szCs w:val="24"/>
          <w:lang w:val="en-US"/>
        </w:rPr>
        <w:t>;</w:t>
      </w:r>
      <w:proofErr w:type="gramEnd"/>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21" w:name="_DV_M530"/>
      <w:bookmarkEnd w:id="142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1422" w:name="_DV_M531"/>
      <w:bookmarkEnd w:id="142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23" w:name="_DV_M532"/>
      <w:bookmarkEnd w:id="1423"/>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w:t>
      </w:r>
      <w:proofErr w:type="gramStart"/>
      <w:r>
        <w:rPr>
          <w:i w:val="0"/>
          <w:iCs w:val="0"/>
          <w:sz w:val="24"/>
          <w:szCs w:val="24"/>
        </w:rPr>
        <w:t>accepted:-</w:t>
      </w:r>
      <w:proofErr w:type="gramEnd"/>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424" w:name="_DV_M533"/>
      <w:bookmarkEnd w:id="142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25" w:name="_DV_M534"/>
      <w:bookmarkEnd w:id="1425"/>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26" w:name="_DV_M535"/>
      <w:bookmarkEnd w:id="1426"/>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27" w:name="_DV_M536"/>
      <w:bookmarkEnd w:id="142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1428" w:name="_DV_M537"/>
      <w:bookmarkEnd w:id="1428"/>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29" w:name="_DV_M538"/>
      <w:bookmarkEnd w:id="1429"/>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w:t>
      </w:r>
      <w:proofErr w:type="gramStart"/>
      <w:r>
        <w:rPr>
          <w:i w:val="0"/>
          <w:iCs w:val="0"/>
          <w:sz w:val="24"/>
          <w:szCs w:val="24"/>
        </w:rPr>
        <w:t>made:-</w:t>
      </w:r>
      <w:proofErr w:type="gramEnd"/>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430" w:name="_DV_M539"/>
      <w:bookmarkEnd w:id="143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31" w:name="_DV_M540"/>
      <w:bookmarkEnd w:id="1431"/>
      <w:r>
        <w:rPr>
          <w:i w:val="0"/>
          <w:iCs w:val="0"/>
          <w:sz w:val="24"/>
          <w:szCs w:val="24"/>
        </w:rPr>
        <w:tab/>
        <w:t>2.</w:t>
      </w:r>
      <w:r>
        <w:rPr>
          <w:i w:val="0"/>
          <w:iCs w:val="0"/>
          <w:sz w:val="24"/>
          <w:szCs w:val="24"/>
        </w:rPr>
        <w:tab/>
        <w:t xml:space="preserve">details of the </w:t>
      </w:r>
      <w:r>
        <w:rPr>
          <w:b/>
          <w:bCs/>
          <w:i w:val="0"/>
          <w:iCs w:val="0"/>
          <w:sz w:val="24"/>
          <w:szCs w:val="24"/>
        </w:rPr>
        <w:t xml:space="preserve">Temporary Donated </w:t>
      </w:r>
      <w:proofErr w:type="gramStart"/>
      <w:r>
        <w:rPr>
          <w:b/>
          <w:bCs/>
          <w:i w:val="0"/>
          <w:iCs w:val="0"/>
          <w:sz w:val="24"/>
          <w:szCs w:val="24"/>
        </w:rPr>
        <w:t>TEC</w:t>
      </w:r>
      <w:r>
        <w:rPr>
          <w:i w:val="0"/>
          <w:iCs w:val="0"/>
          <w:sz w:val="24"/>
          <w:szCs w:val="24"/>
        </w:rPr>
        <w:t>;</w:t>
      </w:r>
      <w:proofErr w:type="gramEnd"/>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32" w:name="_DV_M541"/>
      <w:bookmarkEnd w:id="1432"/>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433" w:name="_DV_M542"/>
      <w:bookmarkEnd w:id="143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1434" w:name="_DV_M543"/>
      <w:bookmarkEnd w:id="143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35" w:name="_DV_M544"/>
      <w:bookmarkEnd w:id="1435"/>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36" w:name="_DV_M545"/>
      <w:bookmarkEnd w:id="1436"/>
      <w:r>
        <w:rPr>
          <w:i w:val="0"/>
          <w:iCs w:val="0"/>
          <w:sz w:val="24"/>
          <w:szCs w:val="24"/>
        </w:rPr>
        <w:t xml:space="preserve">A </w:t>
      </w:r>
      <w:r>
        <w:rPr>
          <w:b/>
          <w:bCs/>
          <w:i w:val="0"/>
          <w:iCs w:val="0"/>
          <w:sz w:val="24"/>
          <w:szCs w:val="24"/>
        </w:rPr>
        <w:t>User</w:t>
      </w:r>
      <w:r>
        <w:rPr>
          <w:i w:val="0"/>
          <w:iCs w:val="0"/>
          <w:sz w:val="24"/>
          <w:szCs w:val="24"/>
        </w:rPr>
        <w:t xml:space="preserve"> may also from </w:t>
      </w:r>
      <w:proofErr w:type="gramStart"/>
      <w:r>
        <w:rPr>
          <w:i w:val="0"/>
          <w:iCs w:val="0"/>
          <w:sz w:val="24"/>
          <w:szCs w:val="24"/>
        </w:rPr>
        <w:t>time to time</w:t>
      </w:r>
      <w:proofErr w:type="gramEnd"/>
      <w:r>
        <w:rPr>
          <w:i w:val="0"/>
          <w:iCs w:val="0"/>
          <w:sz w:val="24"/>
          <w:szCs w:val="24"/>
        </w:rPr>
        <w:t xml:space="preserv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437" w:name="_DV_M546"/>
      <w:bookmarkEnd w:id="1437"/>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1438" w:name="_DV_M547"/>
      <w:bookmarkEnd w:id="1438"/>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1439" w:name="_DV_M548"/>
      <w:bookmarkEnd w:id="1439"/>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1440" w:name="_DV_M549"/>
      <w:bookmarkEnd w:id="1440"/>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1441" w:name="_DV_M550"/>
      <w:bookmarkEnd w:id="1441"/>
      <w:r w:rsidRPr="62221ABE">
        <w:rPr>
          <w:rFonts w:ascii="Arial" w:hAnsi="Arial" w:cs="Arial"/>
        </w:rPr>
        <w:t xml:space="preserve">the name of </w:t>
      </w:r>
      <w:r w:rsidRPr="62221ABE">
        <w:rPr>
          <w:rFonts w:ascii="Arial" w:hAnsi="Arial" w:cs="Arial"/>
          <w:b/>
          <w:bCs/>
        </w:rPr>
        <w:t xml:space="preserve">Embedded Generator’s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1442" w:author="Angela Quinn (NESO)" w:date="2024-10-18T08:34:00Z">
        <w:r w:rsidR="001B70A9" w:rsidRPr="00EE1903">
          <w:rPr>
            <w:rFonts w:ascii="Arial" w:hAnsi="Arial" w:cs="Arial"/>
            <w:highlight w:val="yellow"/>
            <w:rPrChange w:id="1443" w:author="Martin Cahill (NESO)" w:date="2025-02-28T14:44:00Z" w16du:dateUtc="2025-02-28T14:44:00Z">
              <w:rPr>
                <w:rFonts w:ascii="Arial" w:hAnsi="Arial" w:cs="Arial"/>
              </w:rPr>
            </w:rPrChange>
          </w:rPr>
          <w:t xml:space="preserve">(and whether </w:t>
        </w:r>
        <w:r w:rsidR="00174A38" w:rsidRPr="00EE1903">
          <w:rPr>
            <w:rFonts w:ascii="Arial" w:hAnsi="Arial" w:cs="Arial"/>
            <w:highlight w:val="yellow"/>
            <w:rPrChange w:id="1444" w:author="Martin Cahill (NESO)" w:date="2025-02-28T14:44:00Z" w16du:dateUtc="2025-02-28T14:44:00Z">
              <w:rPr>
                <w:rFonts w:ascii="Arial" w:hAnsi="Arial" w:cs="Arial"/>
              </w:rPr>
            </w:rPrChange>
          </w:rPr>
          <w:t xml:space="preserve">it is a </w:t>
        </w:r>
        <w:r w:rsidR="00174A38" w:rsidRPr="00EE1903">
          <w:rPr>
            <w:rFonts w:ascii="Arial" w:hAnsi="Arial" w:cs="Arial"/>
            <w:b/>
            <w:bCs/>
            <w:highlight w:val="yellow"/>
            <w:rPrChange w:id="1445" w:author="Martin Cahill (NESO)" w:date="2025-02-28T14:44:00Z" w16du:dateUtc="2025-02-28T14:44:00Z">
              <w:rPr>
                <w:rFonts w:ascii="Arial" w:hAnsi="Arial" w:cs="Arial"/>
                <w:b/>
                <w:bCs/>
              </w:rPr>
            </w:rPrChange>
          </w:rPr>
          <w:t>Gate 1</w:t>
        </w:r>
      </w:ins>
      <w:ins w:id="1446" w:author="Angela Quinn (NESO)" w:date="2024-10-18T08:35:00Z">
        <w:r w:rsidR="00174A38" w:rsidRPr="00EE1903">
          <w:rPr>
            <w:rFonts w:ascii="Arial" w:hAnsi="Arial" w:cs="Arial"/>
            <w:b/>
            <w:bCs/>
            <w:highlight w:val="yellow"/>
            <w:rPrChange w:id="1447" w:author="Martin Cahill (NESO)" w:date="2025-02-28T14:44:00Z" w16du:dateUtc="2025-02-28T14:44:00Z">
              <w:rPr>
                <w:rFonts w:ascii="Arial" w:hAnsi="Arial" w:cs="Arial"/>
                <w:b/>
                <w:bCs/>
              </w:rPr>
            </w:rPrChange>
          </w:rPr>
          <w:t xml:space="preserve"> Agreement</w:t>
        </w:r>
      </w:ins>
      <w:ins w:id="1448" w:author="Angela Quinn (NESO)" w:date="2024-10-18T08:34:00Z">
        <w:r w:rsidR="00174A38" w:rsidRPr="00EE1903">
          <w:rPr>
            <w:rFonts w:ascii="Arial" w:hAnsi="Arial" w:cs="Arial"/>
            <w:highlight w:val="yellow"/>
            <w:rPrChange w:id="1449" w:author="Martin Cahill (NESO)" w:date="2025-02-28T14:44:00Z" w16du:dateUtc="2025-02-28T14:44:00Z">
              <w:rPr>
                <w:rFonts w:ascii="Arial" w:hAnsi="Arial" w:cs="Arial"/>
              </w:rPr>
            </w:rPrChange>
          </w:rPr>
          <w:t xml:space="preserve"> or </w:t>
        </w:r>
        <w:r w:rsidR="00174A38" w:rsidRPr="00EE1903">
          <w:rPr>
            <w:rFonts w:ascii="Arial" w:hAnsi="Arial" w:cs="Arial"/>
            <w:b/>
            <w:bCs/>
            <w:highlight w:val="yellow"/>
            <w:rPrChange w:id="1450" w:author="Martin Cahill (NESO)" w:date="2025-02-28T14:44:00Z" w16du:dateUtc="2025-02-28T14:44:00Z">
              <w:rPr>
                <w:rFonts w:ascii="Arial" w:hAnsi="Arial" w:cs="Arial"/>
                <w:b/>
                <w:bCs/>
              </w:rPr>
            </w:rPrChange>
          </w:rPr>
          <w:t>Gate 2 Agreement</w:t>
        </w:r>
        <w:r w:rsidR="00174A38" w:rsidRPr="00EE1903">
          <w:rPr>
            <w:rFonts w:ascii="Arial" w:hAnsi="Arial" w:cs="Arial"/>
            <w:highlight w:val="yellow"/>
            <w:rPrChange w:id="1451" w:author="Martin Cahill (NESO)" w:date="2025-02-28T14:44:00Z" w16du:dateUtc="2025-02-28T14:44:00Z">
              <w:rPr>
                <w:rFonts w:ascii="Arial" w:hAnsi="Arial" w:cs="Arial"/>
              </w:rPr>
            </w:rPrChange>
          </w:rPr>
          <w:t xml:space="preserve">) </w:t>
        </w:r>
      </w:ins>
      <w:r w:rsidRPr="62221ABE">
        <w:rPr>
          <w:rFonts w:ascii="Arial" w:hAnsi="Arial" w:cs="Arial"/>
        </w:rPr>
        <w:t xml:space="preserve">or who are a </w:t>
      </w:r>
      <w:r w:rsidRPr="62221ABE">
        <w:rPr>
          <w:rFonts w:ascii="Arial" w:hAnsi="Arial" w:cs="Arial"/>
          <w:b/>
          <w:bCs/>
        </w:rPr>
        <w:t xml:space="preserve">Relevant Embedded </w:t>
      </w:r>
      <w:del w:id="1452" w:author="Angela Quinn (NESO)" w:date="2024-10-31T13:30:00Z">
        <w:r w:rsidRPr="00EE1903" w:rsidDel="00CA2ECB">
          <w:rPr>
            <w:rFonts w:ascii="Arial" w:hAnsi="Arial" w:cs="Arial"/>
            <w:b/>
            <w:bCs/>
            <w:highlight w:val="yellow"/>
            <w:rPrChange w:id="1453"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54"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55"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1456" w:name="_DV_M551"/>
      <w:bookmarkEnd w:id="1456"/>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1457" w:name="_DV_M552"/>
      <w:bookmarkEnd w:id="1457"/>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1458" w:name="_DV_M553"/>
      <w:bookmarkEnd w:id="1458"/>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1459" w:name="_DV_M554"/>
      <w:bookmarkEnd w:id="1459"/>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w:t>
      </w:r>
      <w:r>
        <w:rPr>
          <w:rFonts w:ascii="Arial" w:hAnsi="Arial" w:cs="Arial"/>
          <w:b/>
          <w:bCs/>
        </w:rPr>
        <w:lastRenderedPageBreak/>
        <w:t xml:space="preserve">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1460" w:name="_DV_M555"/>
      <w:bookmarkEnd w:id="1460"/>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1461" w:author="Angela Quinn (NESO)" w:date="2024-10-31T13:30:00Z">
        <w:r w:rsidRPr="00EE1903" w:rsidDel="00CA2ECB">
          <w:rPr>
            <w:rFonts w:ascii="Arial" w:hAnsi="Arial" w:cs="Arial"/>
            <w:b/>
            <w:bCs/>
            <w:highlight w:val="yellow"/>
            <w:rPrChange w:id="1462"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63"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64"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1465" w:author="Angela Quinn (NESO)" w:date="2024-10-18T08:36:00Z">
        <w:r w:rsidRPr="00EE1903" w:rsidDel="00CA2ECB">
          <w:rPr>
            <w:rFonts w:ascii="Arial" w:hAnsi="Arial" w:cs="Arial"/>
            <w:highlight w:val="yellow"/>
            <w:rPrChange w:id="1466" w:author="Martin Cahill (NESO)" w:date="2025-02-28T14:44:00Z" w16du:dateUtc="2025-02-28T14:44:00Z">
              <w:rPr>
                <w:rFonts w:ascii="Arial" w:hAnsi="Arial" w:cs="Arial"/>
                <w:u w:val="single"/>
              </w:rPr>
            </w:rPrChange>
          </w:rPr>
          <w:delText>of</w:delText>
        </w:r>
        <w:r w:rsidRPr="62221ABE" w:rsidDel="00CA2ECB">
          <w:rPr>
            <w:rFonts w:ascii="Arial" w:hAnsi="Arial" w:cs="Arial"/>
            <w:rPrChange w:id="1467" w:author="Angela Quinn (NESO)" w:date="2024-10-31T13:31:00Z">
              <w:rPr>
                <w:rFonts w:ascii="Arial" w:hAnsi="Arial" w:cs="Arial"/>
                <w:u w:val="single"/>
              </w:rPr>
            </w:rPrChange>
          </w:rPr>
          <w:delText xml:space="preserve"> </w:delText>
        </w:r>
      </w:del>
      <w:r w:rsidRPr="62221ABE">
        <w:rPr>
          <w:rFonts w:ascii="Arial" w:hAnsi="Arial" w:cs="Arial"/>
          <w:rPrChange w:id="1468"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1469" w:author="Angela Quinn (NESO)" w:date="2024-10-31T13:30:00Z">
        <w:r w:rsidRPr="00EE1903" w:rsidDel="00CA2ECB">
          <w:rPr>
            <w:rFonts w:ascii="Arial" w:hAnsi="Arial" w:cs="Arial"/>
            <w:b/>
            <w:bCs/>
            <w:highlight w:val="yellow"/>
            <w:rPrChange w:id="1470"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71" w:author="Martin Cahill (NESO)" w:date="2025-02-28T14:44:00Z" w16du:dateUtc="2025-02-28T14:44:00Z">
              <w:rPr>
                <w:rFonts w:ascii="Arial" w:hAnsi="Arial" w:cs="Arial"/>
              </w:rPr>
            </w:rPrChange>
          </w:rPr>
          <w:delText xml:space="preserve">or </w:delText>
        </w:r>
        <w:r w:rsidRPr="00EE1903" w:rsidDel="00CA2ECB">
          <w:rPr>
            <w:rFonts w:ascii="Arial" w:hAnsi="Arial" w:cs="Arial"/>
            <w:b/>
            <w:bCs/>
            <w:highlight w:val="yellow"/>
            <w:rPrChange w:id="1472" w:author="Martin Cahill (NESO)" w:date="2025-02-28T14:44:00Z" w16du:dateUtc="2025-02-28T14:44:00Z">
              <w:rPr>
                <w:rFonts w:ascii="Arial" w:hAnsi="Arial" w:cs="Arial"/>
                <w:b/>
                <w:bCs/>
              </w:rPr>
            </w:rPrChange>
          </w:rPr>
          <w:delText>Relevant Embedded Small</w:delText>
        </w:r>
      </w:del>
      <w:r w:rsidRPr="00EE1903">
        <w:rPr>
          <w:rFonts w:ascii="Arial" w:hAnsi="Arial" w:cs="Arial"/>
          <w:b/>
          <w:bCs/>
          <w:highlight w:val="yellow"/>
          <w:rPrChange w:id="1473" w:author="Martin Cahill (NESO)" w:date="2025-02-28T14:44:00Z" w16du:dateUtc="2025-02-28T14:44:00Z">
            <w:rPr>
              <w:rFonts w:ascii="Arial" w:hAnsi="Arial" w:cs="Arial"/>
              <w:b/>
              <w:bCs/>
            </w:rPr>
          </w:rPrChange>
        </w:rPr>
        <w:t xml:space="preserve"> </w:t>
      </w:r>
      <w:r w:rsidRPr="62221ABE">
        <w:rPr>
          <w:rFonts w:ascii="Arial" w:hAnsi="Arial" w:cs="Arial"/>
          <w:b/>
          <w:bCs/>
        </w:rPr>
        <w:t>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tab/>
      </w:r>
    </w:p>
    <w:p w14:paraId="1ECA786A" w14:textId="63ED9A3A" w:rsidR="00CA2ECB" w:rsidRDefault="0042186A" w:rsidP="0042186A">
      <w:pPr>
        <w:pStyle w:val="Heading3"/>
        <w:tabs>
          <w:tab w:val="num" w:pos="0"/>
        </w:tabs>
        <w:ind w:left="567" w:hanging="567"/>
      </w:pPr>
      <w:bookmarkStart w:id="1474" w:name="_DV_M556"/>
      <w:bookmarkEnd w:id="1474"/>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1475" w:name="_DV_M557"/>
      <w:bookmarkEnd w:id="1475"/>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1476" w:name="_DV_M558"/>
      <w:bookmarkEnd w:id="1476"/>
      <w:r w:rsidRPr="00971EAC">
        <w:rPr>
          <w:rFonts w:ascii="Arial" w:hAnsi="Arial" w:cs="Arial"/>
        </w:rPr>
        <w:t>set out in</w:t>
      </w:r>
      <w:ins w:id="1477" w:author="Angela Quinn (NESO)" w:date="2024-10-18T08:43:00Z">
        <w:r w:rsidR="001C51B0">
          <w:rPr>
            <w:rFonts w:ascii="Arial" w:hAnsi="Arial" w:cs="Arial"/>
          </w:rPr>
          <w:t xml:space="preserve"> </w:t>
        </w:r>
        <w:r w:rsidR="001C51B0" w:rsidRPr="00EE1903">
          <w:rPr>
            <w:rFonts w:ascii="Arial" w:hAnsi="Arial" w:cs="Arial"/>
            <w:highlight w:val="yellow"/>
            <w:rPrChange w:id="1478" w:author="Martin Cahill (NESO)" w:date="2025-02-28T14:44:00Z" w16du:dateUtc="2025-02-28T14:44:00Z">
              <w:rPr>
                <w:rFonts w:ascii="Arial" w:hAnsi="Arial" w:cs="Arial"/>
              </w:rPr>
            </w:rPrChange>
          </w:rPr>
          <w:t xml:space="preserve">(where they are </w:t>
        </w:r>
        <w:r w:rsidR="001C51B0" w:rsidRPr="00EE1903">
          <w:rPr>
            <w:rFonts w:ascii="Arial" w:hAnsi="Arial" w:cs="Arial"/>
            <w:b/>
            <w:bCs/>
            <w:highlight w:val="yellow"/>
            <w:rPrChange w:id="1479" w:author="Martin Cahill (NESO)" w:date="2025-02-28T14:44:00Z" w16du:dateUtc="2025-02-28T14:44:00Z">
              <w:rPr>
                <w:rFonts w:ascii="Arial" w:hAnsi="Arial" w:cs="Arial"/>
                <w:b/>
                <w:bCs/>
              </w:rPr>
            </w:rPrChange>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1480" w:name="_DV_M559"/>
      <w:bookmarkEnd w:id="1480"/>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1481" w:name="_DV_M560"/>
      <w:bookmarkEnd w:id="1481"/>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proofErr w:type="gramStart"/>
      <w:r w:rsidRPr="00824DE7">
        <w:rPr>
          <w:rFonts w:ascii="Arial" w:hAnsi="Arial" w:cs="Arial"/>
        </w:rPr>
        <w:t>6.37.1  All</w:t>
      </w:r>
      <w:proofErr w:type="gramEnd"/>
      <w:r w:rsidRPr="00824DE7">
        <w:rPr>
          <w:rFonts w:ascii="Arial" w:hAnsi="Arial" w:cs="Arial"/>
        </w:rPr>
        <w:t xml:space="preserve">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w:t>
      </w:r>
      <w:r w:rsidRPr="00824DE7">
        <w:rPr>
          <w:rFonts w:ascii="Arial" w:hAnsi="Arial" w:cs="Arial"/>
        </w:rPr>
        <w:lastRenderedPageBreak/>
        <w:t xml:space="preserve">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proofErr w:type="gramStart"/>
      <w:r w:rsidRPr="00824DE7">
        <w:rPr>
          <w:rFonts w:ascii="Arial" w:hAnsi="Arial" w:cs="Arial"/>
        </w:rPr>
        <w:t xml:space="preserve">6.37.2  </w:t>
      </w:r>
      <w:r w:rsidRPr="00C61853">
        <w:rPr>
          <w:rFonts w:ascii="Arial" w:hAnsi="Arial" w:cs="Arial"/>
          <w:b/>
          <w:bCs/>
        </w:rPr>
        <w:t>Generators</w:t>
      </w:r>
      <w:proofErr w:type="gramEnd"/>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w:t>
      </w:r>
      <w:proofErr w:type="gramStart"/>
      <w:r w:rsidRPr="00824DE7">
        <w:rPr>
          <w:rFonts w:ascii="Arial" w:hAnsi="Arial" w:cs="Arial"/>
        </w:rPr>
        <w:t>efficiently-incurred</w:t>
      </w:r>
      <w:proofErr w:type="gramEnd"/>
      <w:r w:rsidRPr="00824DE7">
        <w:rPr>
          <w:rFonts w:ascii="Arial" w:hAnsi="Arial" w:cs="Arial"/>
        </w:rPr>
        <w:t xml:space="preserve">,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proofErr w:type="gramStart"/>
      <w:r w:rsidRPr="00824DE7">
        <w:rPr>
          <w:rFonts w:ascii="Arial" w:hAnsi="Arial" w:cs="Arial"/>
        </w:rPr>
        <w:t>6.37.7  When</w:t>
      </w:r>
      <w:proofErr w:type="gramEnd"/>
      <w:r w:rsidRPr="00824DE7">
        <w:rPr>
          <w:rFonts w:ascii="Arial" w:hAnsi="Arial" w:cs="Arial"/>
        </w:rPr>
        <w:t xml:space="preserve">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 xml:space="preserve">there is a risk relating to national security that may detrimentally impact the resilience, safety or security of the energy system, or the continuity of essential services, and it is in the </w:t>
      </w:r>
      <w:r w:rsidRPr="003F562A">
        <w:rPr>
          <w:b w:val="0"/>
          <w:bCs w:val="0"/>
        </w:rPr>
        <w:lastRenderedPageBreak/>
        <w:t>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w:t>
      </w:r>
      <w:proofErr w:type="gramStart"/>
      <w:r w:rsidRPr="003F562A">
        <w:rPr>
          <w:b w:val="0"/>
          <w:bCs w:val="0"/>
        </w:rPr>
        <w:t>as a result of</w:t>
      </w:r>
      <w:proofErr w:type="gramEnd"/>
      <w:r w:rsidRPr="003F562A">
        <w:rPr>
          <w:b w:val="0"/>
          <w:bCs w:val="0"/>
        </w:rPr>
        <w:t xml:space="preserve">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lastRenderedPageBreak/>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 xml:space="preserve">Information Request </w:t>
      </w:r>
      <w:proofErr w:type="gramStart"/>
      <w:r w:rsidRPr="005B7449">
        <w:t>Notice</w:t>
      </w:r>
      <w:r w:rsidRPr="57F2BD47">
        <w:rPr>
          <w:b w:val="0"/>
          <w:bCs w:val="0"/>
        </w:rPr>
        <w:t>;</w:t>
      </w:r>
      <w:proofErr w:type="gramEnd"/>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lastRenderedPageBreak/>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proofErr w:type="gramStart"/>
      <w:r w:rsidRPr="57F2BD47">
        <w:rPr>
          <w:b w:val="0"/>
          <w:bCs w:val="0"/>
        </w:rPr>
        <w:t>requested;</w:t>
      </w:r>
      <w:proofErr w:type="gramEnd"/>
      <w:r w:rsidRPr="57F2BD47">
        <w:rPr>
          <w:b w:val="0"/>
          <w:bCs w:val="0"/>
        </w:rPr>
        <w:t xml:space="preserve">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w:t>
      </w:r>
      <w:proofErr w:type="gramStart"/>
      <w:r w:rsidRPr="57F2BD47">
        <w:rPr>
          <w:b w:val="0"/>
          <w:bCs w:val="0"/>
        </w:rPr>
        <w:t>information;</w:t>
      </w:r>
      <w:proofErr w:type="gramEnd"/>
      <w:r w:rsidRPr="57F2BD47">
        <w:rPr>
          <w:b w:val="0"/>
          <w:bCs w:val="0"/>
        </w:rPr>
        <w:t xml:space="preserve">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w:t>
      </w:r>
      <w:proofErr w:type="gramStart"/>
      <w:r w:rsidRPr="57F2BD47">
        <w:rPr>
          <w:b w:val="0"/>
          <w:bCs w:val="0"/>
        </w:rPr>
        <w:t>information;</w:t>
      </w:r>
      <w:proofErr w:type="gramEnd"/>
      <w:r w:rsidRPr="57F2BD47">
        <w:rPr>
          <w:b w:val="0"/>
          <w:bCs w:val="0"/>
        </w:rPr>
        <w:t xml:space="preserve">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1488" w:name="_DV_M561"/>
      <w:bookmarkEnd w:id="1488"/>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1489" w:name="_DV_M562"/>
      <w:bookmarkEnd w:id="1489"/>
      <w:r>
        <w:rPr>
          <w:rFonts w:ascii="Arial" w:hAnsi="Arial" w:cs="Arial"/>
          <w:b/>
          <w:bCs/>
          <w:sz w:val="28"/>
          <w:szCs w:val="28"/>
          <w:u w:val="single"/>
        </w:rPr>
        <w:t xml:space="preserve">Power Station Located Adjacent to </w:t>
      </w:r>
      <w:proofErr w:type="gramStart"/>
      <w:r>
        <w:rPr>
          <w:rFonts w:ascii="Arial" w:hAnsi="Arial" w:cs="Arial"/>
          <w:b/>
          <w:bCs/>
          <w:sz w:val="28"/>
          <w:szCs w:val="28"/>
          <w:u w:val="single"/>
        </w:rPr>
        <w:t>the  Transmission</w:t>
      </w:r>
      <w:proofErr w:type="gramEnd"/>
      <w:r>
        <w:rPr>
          <w:rFonts w:ascii="Arial" w:hAnsi="Arial" w:cs="Arial"/>
          <w:b/>
          <w:bCs/>
          <w:sz w:val="28"/>
          <w:szCs w:val="28"/>
          <w:u w:val="single"/>
        </w:rPr>
        <w:t xml:space="preserve">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User shall provide their own </w:t>
            </w:r>
            <w:proofErr w:type="gramStart"/>
            <w:r>
              <w:rPr>
                <w:rFonts w:ascii="Arial" w:hAnsi="Arial" w:cs="Arial"/>
                <w:sz w:val="14"/>
                <w:szCs w:val="14"/>
              </w:rPr>
              <w:t>off site</w:t>
            </w:r>
            <w:proofErr w:type="gramEnd"/>
            <w:r>
              <w:rPr>
                <w:rFonts w:ascii="Arial" w:hAnsi="Arial" w:cs="Arial"/>
                <w:sz w:val="14"/>
                <w:szCs w:val="14"/>
              </w:rPr>
              <w:t xml:space="preserve"> communications paths. Data and speech required by The Company shall be cabled from the User site to the </w:t>
            </w:r>
            <w:proofErr w:type="gramStart"/>
            <w:r>
              <w:rPr>
                <w:rFonts w:ascii="Arial" w:hAnsi="Arial" w:cs="Arial"/>
                <w:sz w:val="14"/>
                <w:szCs w:val="14"/>
              </w:rPr>
              <w:t>Transmission  Substation</w:t>
            </w:r>
            <w:proofErr w:type="gramEnd"/>
            <w:r>
              <w:rPr>
                <w:rFonts w:ascii="Arial" w:hAnsi="Arial" w:cs="Arial"/>
                <w:sz w:val="14"/>
                <w:szCs w:val="14"/>
              </w:rPr>
              <w:t xml:space="preserve">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1490" w:name="_DV_M563"/>
      <w:bookmarkEnd w:id="1490"/>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1491" w:name="_DV_M564"/>
      <w:bookmarkEnd w:id="1491"/>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1492" w:name="_DV_M565"/>
      <w:bookmarkEnd w:id="1492"/>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1493" w:name="_DV_M566"/>
      <w:bookmarkEnd w:id="1493"/>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1494" w:name="_DV_M567"/>
      <w:bookmarkEnd w:id="1494"/>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1495" w:name="_DV_M568"/>
      <w:bookmarkEnd w:id="1495"/>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Provide MW and MVAr transducer or high accuracy outputs. Supply and install wiring to the OMS-FE </w:t>
            </w:r>
            <w:proofErr w:type="gramStart"/>
            <w:r>
              <w:rPr>
                <w:rFonts w:ascii="Arial" w:hAnsi="Arial" w:cs="Arial"/>
                <w:color w:val="000000"/>
                <w:sz w:val="14"/>
                <w:szCs w:val="14"/>
              </w:rPr>
              <w:t>/  Transmission</w:t>
            </w:r>
            <w:proofErr w:type="gramEnd"/>
            <w:r>
              <w:rPr>
                <w:rFonts w:ascii="Arial" w:hAnsi="Arial" w:cs="Arial"/>
                <w:color w:val="000000"/>
                <w:sz w:val="14"/>
                <w:szCs w:val="14"/>
              </w:rPr>
              <w:t xml:space="preserve">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1496" w:name="_DV_M569"/>
      <w:bookmarkEnd w:id="1496"/>
      <w:r>
        <w:rPr>
          <w:rFonts w:ascii="Arial" w:hAnsi="Arial" w:cs="Arial"/>
          <w:b/>
          <w:bCs/>
        </w:rPr>
        <w:t xml:space="preserve">END OF SECTION </w:t>
      </w:r>
      <w:bookmarkStart w:id="1497" w:name="_DV_X0"/>
      <w:r>
        <w:rPr>
          <w:rFonts w:ascii="Arial" w:hAnsi="Arial" w:cs="Arial"/>
          <w:b/>
          <w:bCs/>
        </w:rPr>
        <w:t>6</w:t>
      </w:r>
      <w:bookmarkEnd w:id="1497"/>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A1755" w14:textId="77777777" w:rsidR="002D45BE" w:rsidRDefault="002D45BE" w:rsidP="00684C89">
      <w:pPr>
        <w:pStyle w:val="clauseindent"/>
      </w:pPr>
      <w:r>
        <w:separator/>
      </w:r>
    </w:p>
  </w:endnote>
  <w:endnote w:type="continuationSeparator" w:id="0">
    <w:p w14:paraId="669072F4" w14:textId="77777777" w:rsidR="002D45BE" w:rsidRDefault="002D45BE" w:rsidP="00684C89">
      <w:pPr>
        <w:pStyle w:val="clauseindent"/>
      </w:pPr>
      <w:r>
        <w:continuationSeparator/>
      </w:r>
    </w:p>
  </w:endnote>
  <w:endnote w:type="continuationNotice" w:id="1">
    <w:p w14:paraId="0D5C2D99" w14:textId="77777777" w:rsidR="002D45BE" w:rsidRDefault="002D4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D5A9" w14:textId="7F8A2AC0"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V1.</w:t>
    </w:r>
    <w:del w:id="56" w:author="Guidance" w:date="2025-03-04T09:46:00Z" w16du:dateUtc="2025-03-04T09:46:00Z">
      <w:r w:rsidRPr="57F2BD47" w:rsidDel="004808CE">
        <w:rPr>
          <w:rStyle w:val="PageNumber"/>
          <w:rFonts w:ascii="Arial" w:hAnsi="Arial" w:cs="Arial"/>
          <w:sz w:val="20"/>
          <w:szCs w:val="20"/>
        </w:rPr>
        <w:delText xml:space="preserve">34 </w:delText>
      </w:r>
    </w:del>
    <w:ins w:id="57" w:author="Guidance" w:date="2025-03-04T09:46:00Z" w16du:dateUtc="2025-03-04T09:46:00Z">
      <w:r w:rsidR="004808CE" w:rsidRPr="57F2BD47">
        <w:rPr>
          <w:rStyle w:val="PageNumber"/>
          <w:rFonts w:ascii="Arial" w:hAnsi="Arial" w:cs="Arial"/>
          <w:sz w:val="20"/>
          <w:szCs w:val="20"/>
        </w:rPr>
        <w:t>3</w:t>
      </w:r>
      <w:r w:rsidR="004808CE">
        <w:rPr>
          <w:rStyle w:val="PageNumber"/>
          <w:rFonts w:ascii="Arial" w:hAnsi="Arial" w:cs="Arial"/>
          <w:sz w:val="20"/>
          <w:szCs w:val="20"/>
        </w:rPr>
        <w:t>x</w:t>
      </w:r>
    </w:ins>
    <w:r w:rsidRPr="57F2BD47">
      <w:rPr>
        <w:rStyle w:val="PageNumber"/>
        <w:rFonts w:ascii="Arial" w:hAnsi="Arial" w:cs="Arial"/>
        <w:sz w:val="20"/>
        <w:szCs w:val="20"/>
      </w:rPr>
      <w:t xml:space="preserve">– </w:t>
    </w:r>
    <w:del w:id="58" w:author="Guidance" w:date="2025-03-04T09:46:00Z" w16du:dateUtc="2025-03-04T09:46:00Z">
      <w:r w:rsidR="0098310C" w:rsidDel="004808CE">
        <w:rPr>
          <w:rStyle w:val="PageNumber"/>
          <w:rFonts w:ascii="Arial" w:hAnsi="Arial" w:cs="Arial"/>
          <w:sz w:val="20"/>
          <w:szCs w:val="20"/>
        </w:rPr>
        <w:delText xml:space="preserve">01 </w:delText>
      </w:r>
      <w:r w:rsidR="00C97536" w:rsidDel="004808CE">
        <w:rPr>
          <w:rStyle w:val="PageNumber"/>
          <w:rFonts w:ascii="Arial" w:hAnsi="Arial" w:cs="Arial"/>
          <w:sz w:val="20"/>
          <w:szCs w:val="20"/>
        </w:rPr>
        <w:delText>October 2024</w:delText>
      </w:r>
    </w:del>
    <w:ins w:id="59" w:author="Guidance" w:date="2025-03-04T09:46:00Z" w16du:dateUtc="2025-03-04T09:46:00Z">
      <w:r w:rsidR="004808CE">
        <w:rPr>
          <w:rStyle w:val="PageNumber"/>
          <w:rFonts w:ascii="Arial" w:hAnsi="Arial" w:cs="Arial"/>
          <w:sz w:val="20"/>
          <w:szCs w:val="20"/>
        </w:rPr>
        <w:t>x</w:t>
      </w:r>
    </w:ins>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2FBE0114"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del w:id="1484" w:author="Guidance" w:date="2025-03-04T09:47:00Z" w16du:dateUtc="2025-03-04T09:47:00Z">
      <w:r w:rsidR="00C163A2" w:rsidDel="00200229">
        <w:rPr>
          <w:rStyle w:val="PageNumber"/>
          <w:rFonts w:ascii="Arial" w:hAnsi="Arial" w:cs="Arial"/>
          <w:sz w:val="20"/>
          <w:szCs w:val="20"/>
        </w:rPr>
        <w:delText>3</w:delText>
      </w:r>
      <w:r w:rsidR="00B223E2" w:rsidDel="00200229">
        <w:rPr>
          <w:rStyle w:val="PageNumber"/>
          <w:rFonts w:ascii="Arial" w:hAnsi="Arial" w:cs="Arial"/>
          <w:sz w:val="20"/>
          <w:szCs w:val="20"/>
        </w:rPr>
        <w:delText>4</w:delText>
      </w:r>
      <w:r w:rsidDel="00200229">
        <w:rPr>
          <w:rStyle w:val="PageNumber"/>
          <w:rFonts w:ascii="Arial" w:hAnsi="Arial" w:cs="Arial"/>
          <w:sz w:val="20"/>
          <w:szCs w:val="20"/>
        </w:rPr>
        <w:delText xml:space="preserve"> </w:delText>
      </w:r>
    </w:del>
    <w:ins w:id="1485" w:author="Guidance" w:date="2025-03-04T09:47:00Z" w16du:dateUtc="2025-03-04T09:47:00Z">
      <w:r w:rsidR="00200229">
        <w:rPr>
          <w:rStyle w:val="PageNumber"/>
          <w:rFonts w:ascii="Arial" w:hAnsi="Arial" w:cs="Arial"/>
          <w:sz w:val="20"/>
          <w:szCs w:val="20"/>
        </w:rPr>
        <w:t>3</w:t>
      </w:r>
      <w:r w:rsidR="00200229">
        <w:rPr>
          <w:rStyle w:val="PageNumber"/>
          <w:rFonts w:ascii="Arial" w:hAnsi="Arial" w:cs="Arial"/>
          <w:sz w:val="20"/>
          <w:szCs w:val="20"/>
        </w:rPr>
        <w:t>x</w:t>
      </w:r>
      <w:r w:rsidR="00200229">
        <w:rPr>
          <w:rStyle w:val="PageNumber"/>
          <w:rFonts w:ascii="Arial" w:hAnsi="Arial" w:cs="Arial"/>
          <w:sz w:val="20"/>
          <w:szCs w:val="20"/>
        </w:rPr>
        <w:t xml:space="preserve"> </w:t>
      </w:r>
    </w:ins>
    <w:r w:rsidR="00226FF5">
      <w:rPr>
        <w:rStyle w:val="PageNumber"/>
        <w:rFonts w:ascii="Arial" w:hAnsi="Arial" w:cs="Arial"/>
        <w:sz w:val="20"/>
        <w:szCs w:val="20"/>
      </w:rPr>
      <w:t xml:space="preserve">– </w:t>
    </w:r>
    <w:del w:id="1486" w:author="Guidance" w:date="2025-03-04T09:47:00Z" w16du:dateUtc="2025-03-04T09:47:00Z">
      <w:r w:rsidR="00B223E2" w:rsidDel="00200229">
        <w:rPr>
          <w:rStyle w:val="PageNumber"/>
          <w:rFonts w:ascii="Arial" w:hAnsi="Arial" w:cs="Arial"/>
          <w:sz w:val="20"/>
          <w:szCs w:val="20"/>
        </w:rPr>
        <w:delText>01 October</w:delText>
      </w:r>
      <w:r w:rsidR="00566689" w:rsidDel="00200229">
        <w:rPr>
          <w:rStyle w:val="PageNumber"/>
          <w:rFonts w:ascii="Arial" w:hAnsi="Arial" w:cs="Arial"/>
          <w:sz w:val="20"/>
          <w:szCs w:val="20"/>
        </w:rPr>
        <w:delText xml:space="preserve"> 20</w:delText>
      </w:r>
      <w:r w:rsidR="00415379" w:rsidDel="00200229">
        <w:rPr>
          <w:rStyle w:val="PageNumber"/>
          <w:rFonts w:ascii="Arial" w:hAnsi="Arial" w:cs="Arial"/>
          <w:sz w:val="20"/>
          <w:szCs w:val="20"/>
        </w:rPr>
        <w:delText>24</w:delText>
      </w:r>
    </w:del>
    <w:ins w:id="1487" w:author="Guidance" w:date="2025-03-04T09:47:00Z" w16du:dateUtc="2025-03-04T09:47:00Z">
      <w:r w:rsidR="00200229">
        <w:rPr>
          <w:rStyle w:val="PageNumber"/>
          <w:rFonts w:ascii="Arial" w:hAnsi="Arial" w:cs="Arial"/>
          <w:sz w:val="20"/>
          <w:szCs w:val="20"/>
        </w:rPr>
        <w:t>x</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D8571" w14:textId="77777777" w:rsidR="002D45BE" w:rsidRDefault="002D45BE" w:rsidP="00684C89">
      <w:pPr>
        <w:pStyle w:val="clauseindent"/>
      </w:pPr>
      <w:r>
        <w:separator/>
      </w:r>
    </w:p>
  </w:footnote>
  <w:footnote w:type="continuationSeparator" w:id="0">
    <w:p w14:paraId="26AA149B" w14:textId="77777777" w:rsidR="002D45BE" w:rsidRDefault="002D45BE" w:rsidP="00684C89">
      <w:pPr>
        <w:pStyle w:val="clauseindent"/>
      </w:pPr>
      <w:r>
        <w:continuationSeparator/>
      </w:r>
    </w:p>
  </w:footnote>
  <w:footnote w:type="continuationNotice" w:id="1">
    <w:p w14:paraId="27F55830" w14:textId="77777777" w:rsidR="002D45BE" w:rsidRDefault="002D45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1CD2C34F" w:rsidR="00C30193" w:rsidRDefault="57F2BD47">
    <w:pPr>
      <w:pStyle w:val="Header"/>
      <w:widowControl/>
      <w:rPr>
        <w:rFonts w:ascii="Arial" w:hAnsi="Arial" w:cs="Arial"/>
        <w:sz w:val="20"/>
        <w:szCs w:val="20"/>
      </w:rPr>
    </w:pPr>
    <w:r w:rsidRPr="57F2BD47">
      <w:rPr>
        <w:rFonts w:ascii="Arial" w:hAnsi="Arial" w:cs="Arial"/>
        <w:sz w:val="20"/>
        <w:szCs w:val="20"/>
      </w:rPr>
      <w:t>CUSC v1.3</w:t>
    </w:r>
    <w:ins w:id="54" w:author="Guidance" w:date="2025-03-04T09:46:00Z" w16du:dateUtc="2025-03-04T09:46:00Z">
      <w:r w:rsidR="004808CE">
        <w:rPr>
          <w:rFonts w:ascii="Arial" w:hAnsi="Arial" w:cs="Arial"/>
          <w:sz w:val="20"/>
          <w:szCs w:val="20"/>
        </w:rPr>
        <w:t>x</w:t>
      </w:r>
    </w:ins>
    <w:del w:id="55" w:author="Guidance" w:date="2025-03-04T09:46:00Z" w16du:dateUtc="2025-03-04T09:46:00Z">
      <w:r w:rsidRPr="57F2BD47" w:rsidDel="004808CE">
        <w:rPr>
          <w:rFonts w:ascii="Arial" w:hAnsi="Arial" w:cs="Arial"/>
          <w:sz w:val="20"/>
          <w:szCs w:val="20"/>
        </w:rPr>
        <w:delText>4</w:delText>
      </w:r>
    </w:del>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21A689FF" w:rsidR="00C30193" w:rsidRDefault="346C006A">
    <w:pPr>
      <w:pStyle w:val="Header"/>
      <w:widowControl/>
      <w:rPr>
        <w:rFonts w:ascii="Arial" w:hAnsi="Arial" w:cs="Arial"/>
        <w:sz w:val="20"/>
        <w:szCs w:val="20"/>
      </w:rPr>
    </w:pPr>
    <w:r w:rsidRPr="346C006A">
      <w:rPr>
        <w:rFonts w:ascii="Arial" w:hAnsi="Arial" w:cs="Arial"/>
        <w:sz w:val="20"/>
        <w:szCs w:val="20"/>
      </w:rPr>
      <w:t>CUSC v1.</w:t>
    </w:r>
    <w:del w:id="1482" w:author="Guidance" w:date="2025-03-04T09:47:00Z" w16du:dateUtc="2025-03-04T09:47:00Z">
      <w:r w:rsidRPr="346C006A" w:rsidDel="00200229">
        <w:rPr>
          <w:rFonts w:ascii="Arial" w:hAnsi="Arial" w:cs="Arial"/>
          <w:sz w:val="20"/>
          <w:szCs w:val="20"/>
        </w:rPr>
        <w:delText>34</w:delText>
      </w:r>
    </w:del>
    <w:ins w:id="1483" w:author="Guidance" w:date="2025-03-04T09:47:00Z" w16du:dateUtc="2025-03-04T09:47:00Z">
      <w:r w:rsidR="00200229" w:rsidRPr="346C006A">
        <w:rPr>
          <w:rFonts w:ascii="Arial" w:hAnsi="Arial" w:cs="Arial"/>
          <w:sz w:val="20"/>
          <w:szCs w:val="20"/>
        </w:rPr>
        <w:t>3</w:t>
      </w:r>
      <w:r w:rsidR="00200229">
        <w:rPr>
          <w:rFonts w:ascii="Arial" w:hAnsi="Arial" w:cs="Arial"/>
          <w:sz w:val="20"/>
          <w:szCs w:val="20"/>
        </w:rPr>
        <w:t>x</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232D58"/>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53"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5"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6"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4"/>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6"/>
  </w:num>
  <w:num w:numId="48" w16cid:durableId="948120924">
    <w:abstractNumId w:val="47"/>
  </w:num>
  <w:num w:numId="49" w16cid:durableId="1688677266">
    <w:abstractNumId w:val="55"/>
  </w:num>
  <w:num w:numId="50" w16cid:durableId="313291205">
    <w:abstractNumId w:val="51"/>
  </w:num>
  <w:num w:numId="51" w16cid:durableId="2028479443">
    <w:abstractNumId w:val="46"/>
  </w:num>
  <w:num w:numId="52" w16cid:durableId="2000763768">
    <w:abstractNumId w:val="45"/>
  </w:num>
  <w:num w:numId="53" w16cid:durableId="235214494">
    <w:abstractNumId w:val="53"/>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21357325">
    <w:abstractNumId w:val="52"/>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TVP7cdTsmM3YyywaXIJdkq9afdETHWgQ7VJBQ3eDI8n7Dhjfl6CQ4pvqx/rSs5SYIqmPmGv1GfzA3/iHdwF7Xw==" w:salt="zMr2kkSp0UUhoZGTbO9VHQ=="/>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3F9E"/>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481"/>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243"/>
    <w:rsid w:val="000E5D25"/>
    <w:rsid w:val="000E68CE"/>
    <w:rsid w:val="000E6AD1"/>
    <w:rsid w:val="000F2409"/>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61E"/>
    <w:rsid w:val="00165B57"/>
    <w:rsid w:val="0016607C"/>
    <w:rsid w:val="00166BE3"/>
    <w:rsid w:val="00167D5C"/>
    <w:rsid w:val="001707AF"/>
    <w:rsid w:val="00170EAD"/>
    <w:rsid w:val="001726D3"/>
    <w:rsid w:val="00174A38"/>
    <w:rsid w:val="001752AF"/>
    <w:rsid w:val="00176CFB"/>
    <w:rsid w:val="00177081"/>
    <w:rsid w:val="00180CA3"/>
    <w:rsid w:val="00181125"/>
    <w:rsid w:val="00181156"/>
    <w:rsid w:val="0018183A"/>
    <w:rsid w:val="00181C32"/>
    <w:rsid w:val="001838D1"/>
    <w:rsid w:val="001848AA"/>
    <w:rsid w:val="00186292"/>
    <w:rsid w:val="00186C33"/>
    <w:rsid w:val="001876F6"/>
    <w:rsid w:val="00187A60"/>
    <w:rsid w:val="00187F9D"/>
    <w:rsid w:val="001908C6"/>
    <w:rsid w:val="001916D4"/>
    <w:rsid w:val="001921D3"/>
    <w:rsid w:val="00193868"/>
    <w:rsid w:val="0019457B"/>
    <w:rsid w:val="00195BB1"/>
    <w:rsid w:val="00195F96"/>
    <w:rsid w:val="00196F2F"/>
    <w:rsid w:val="001A0B40"/>
    <w:rsid w:val="001A10C6"/>
    <w:rsid w:val="001A14CA"/>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229"/>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26E4"/>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32F3"/>
    <w:rsid w:val="00295939"/>
    <w:rsid w:val="002966C8"/>
    <w:rsid w:val="00296B2C"/>
    <w:rsid w:val="002A0453"/>
    <w:rsid w:val="002A5420"/>
    <w:rsid w:val="002A66C4"/>
    <w:rsid w:val="002A6931"/>
    <w:rsid w:val="002A6AAB"/>
    <w:rsid w:val="002A774A"/>
    <w:rsid w:val="002B0AF5"/>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1F87"/>
    <w:rsid w:val="002D204C"/>
    <w:rsid w:val="002D28A6"/>
    <w:rsid w:val="002D39D2"/>
    <w:rsid w:val="002D45BE"/>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4D9"/>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318E"/>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96627"/>
    <w:rsid w:val="003A1A94"/>
    <w:rsid w:val="003A2E7E"/>
    <w:rsid w:val="003A3DB5"/>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47F0"/>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373"/>
    <w:rsid w:val="004714D3"/>
    <w:rsid w:val="00471666"/>
    <w:rsid w:val="00471C23"/>
    <w:rsid w:val="00471DFA"/>
    <w:rsid w:val="0047384D"/>
    <w:rsid w:val="00473D3F"/>
    <w:rsid w:val="00474774"/>
    <w:rsid w:val="0047593D"/>
    <w:rsid w:val="00475DC1"/>
    <w:rsid w:val="004808CE"/>
    <w:rsid w:val="004815D5"/>
    <w:rsid w:val="00482A53"/>
    <w:rsid w:val="00482EF5"/>
    <w:rsid w:val="00483C56"/>
    <w:rsid w:val="00483FA7"/>
    <w:rsid w:val="004867C2"/>
    <w:rsid w:val="00486F13"/>
    <w:rsid w:val="00487072"/>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0EC3"/>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4F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520F"/>
    <w:rsid w:val="005F728C"/>
    <w:rsid w:val="005F78CF"/>
    <w:rsid w:val="0060030B"/>
    <w:rsid w:val="0060055F"/>
    <w:rsid w:val="00600E8A"/>
    <w:rsid w:val="00601A82"/>
    <w:rsid w:val="00602B80"/>
    <w:rsid w:val="00603D1C"/>
    <w:rsid w:val="006043C7"/>
    <w:rsid w:val="00605D50"/>
    <w:rsid w:val="00606B4B"/>
    <w:rsid w:val="00607624"/>
    <w:rsid w:val="00607DD1"/>
    <w:rsid w:val="0061303A"/>
    <w:rsid w:val="006135CA"/>
    <w:rsid w:val="00615B45"/>
    <w:rsid w:val="00616202"/>
    <w:rsid w:val="00616C0F"/>
    <w:rsid w:val="00621CFF"/>
    <w:rsid w:val="00625556"/>
    <w:rsid w:val="006269EB"/>
    <w:rsid w:val="00626A81"/>
    <w:rsid w:val="00632CAD"/>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5EE2"/>
    <w:rsid w:val="00666DE4"/>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43C"/>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EDC"/>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057F2"/>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2E0"/>
    <w:rsid w:val="007537F3"/>
    <w:rsid w:val="0075582A"/>
    <w:rsid w:val="00756F23"/>
    <w:rsid w:val="00757191"/>
    <w:rsid w:val="00757D15"/>
    <w:rsid w:val="00760BF4"/>
    <w:rsid w:val="00764E23"/>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8D4"/>
    <w:rsid w:val="007F2C57"/>
    <w:rsid w:val="007F2F11"/>
    <w:rsid w:val="007F44C0"/>
    <w:rsid w:val="007F5E01"/>
    <w:rsid w:val="007F6E14"/>
    <w:rsid w:val="007F7493"/>
    <w:rsid w:val="007F7A8D"/>
    <w:rsid w:val="008009D7"/>
    <w:rsid w:val="00800E60"/>
    <w:rsid w:val="0080254B"/>
    <w:rsid w:val="00802FE4"/>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9F7"/>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2581"/>
    <w:rsid w:val="008D35CC"/>
    <w:rsid w:val="008D3EB7"/>
    <w:rsid w:val="008D452B"/>
    <w:rsid w:val="008D5DE1"/>
    <w:rsid w:val="008E047F"/>
    <w:rsid w:val="008E0FBE"/>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1366"/>
    <w:rsid w:val="00981958"/>
    <w:rsid w:val="0098310C"/>
    <w:rsid w:val="009835F0"/>
    <w:rsid w:val="00985C6F"/>
    <w:rsid w:val="009908E5"/>
    <w:rsid w:val="009945D9"/>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19D8"/>
    <w:rsid w:val="009C34F8"/>
    <w:rsid w:val="009C44B5"/>
    <w:rsid w:val="009C7598"/>
    <w:rsid w:val="009D09FB"/>
    <w:rsid w:val="009D228C"/>
    <w:rsid w:val="009D2C92"/>
    <w:rsid w:val="009D34CE"/>
    <w:rsid w:val="009D4692"/>
    <w:rsid w:val="009D46C1"/>
    <w:rsid w:val="009D47FB"/>
    <w:rsid w:val="009D5398"/>
    <w:rsid w:val="009D70AF"/>
    <w:rsid w:val="009D712C"/>
    <w:rsid w:val="009D769C"/>
    <w:rsid w:val="009D7800"/>
    <w:rsid w:val="009E00A4"/>
    <w:rsid w:val="009E03CC"/>
    <w:rsid w:val="009E3C4D"/>
    <w:rsid w:val="009E3D5B"/>
    <w:rsid w:val="009E4067"/>
    <w:rsid w:val="009E58D0"/>
    <w:rsid w:val="009F01C9"/>
    <w:rsid w:val="009F03CF"/>
    <w:rsid w:val="009F2C1F"/>
    <w:rsid w:val="009F2D6E"/>
    <w:rsid w:val="009F57B0"/>
    <w:rsid w:val="009F5B7D"/>
    <w:rsid w:val="009F6F05"/>
    <w:rsid w:val="00A01A20"/>
    <w:rsid w:val="00A02E8D"/>
    <w:rsid w:val="00A03353"/>
    <w:rsid w:val="00A0335C"/>
    <w:rsid w:val="00A0431B"/>
    <w:rsid w:val="00A045F7"/>
    <w:rsid w:val="00A046C1"/>
    <w:rsid w:val="00A061D3"/>
    <w:rsid w:val="00A0723F"/>
    <w:rsid w:val="00A0735F"/>
    <w:rsid w:val="00A079C4"/>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8D1"/>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346"/>
    <w:rsid w:val="00CB1C83"/>
    <w:rsid w:val="00CB3A24"/>
    <w:rsid w:val="00CB3D58"/>
    <w:rsid w:val="00CB3DE7"/>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D7D61"/>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1EA1"/>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C6C3A"/>
    <w:rsid w:val="00ED025F"/>
    <w:rsid w:val="00ED0520"/>
    <w:rsid w:val="00ED732D"/>
    <w:rsid w:val="00EE0723"/>
    <w:rsid w:val="00EE1891"/>
    <w:rsid w:val="00EE1903"/>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3610A"/>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362B"/>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61485">
      <w:bodyDiv w:val="1"/>
      <w:marLeft w:val="0"/>
      <w:marRight w:val="0"/>
      <w:marTop w:val="0"/>
      <w:marBottom w:val="0"/>
      <w:divBdr>
        <w:top w:val="none" w:sz="0" w:space="0" w:color="auto"/>
        <w:left w:val="none" w:sz="0" w:space="0" w:color="auto"/>
        <w:bottom w:val="none" w:sz="0" w:space="0" w:color="auto"/>
        <w:right w:val="none" w:sz="0" w:space="0" w:color="auto"/>
      </w:divBdr>
      <w:divsChild>
        <w:div w:id="1333876682">
          <w:marLeft w:val="0"/>
          <w:marRight w:val="0"/>
          <w:marTop w:val="0"/>
          <w:marBottom w:val="0"/>
          <w:divBdr>
            <w:top w:val="none" w:sz="0" w:space="0" w:color="auto"/>
            <w:left w:val="none" w:sz="0" w:space="0" w:color="auto"/>
            <w:bottom w:val="none" w:sz="0" w:space="0" w:color="auto"/>
            <w:right w:val="none" w:sz="0" w:space="0" w:color="auto"/>
          </w:divBdr>
        </w:div>
        <w:div w:id="1977829479">
          <w:marLeft w:val="0"/>
          <w:marRight w:val="0"/>
          <w:marTop w:val="0"/>
          <w:marBottom w:val="0"/>
          <w:divBdr>
            <w:top w:val="none" w:sz="0" w:space="0" w:color="auto"/>
            <w:left w:val="none" w:sz="0" w:space="0" w:color="auto"/>
            <w:bottom w:val="none" w:sz="0" w:space="0" w:color="auto"/>
            <w:right w:val="none" w:sz="0" w:space="0" w:color="auto"/>
          </w:divBdr>
        </w:div>
      </w:divsChild>
    </w:div>
    <w:div w:id="1019507423">
      <w:bodyDiv w:val="1"/>
      <w:marLeft w:val="0"/>
      <w:marRight w:val="0"/>
      <w:marTop w:val="0"/>
      <w:marBottom w:val="0"/>
      <w:divBdr>
        <w:top w:val="none" w:sz="0" w:space="0" w:color="auto"/>
        <w:left w:val="none" w:sz="0" w:space="0" w:color="auto"/>
        <w:bottom w:val="none" w:sz="0" w:space="0" w:color="auto"/>
        <w:right w:val="none" w:sz="0" w:space="0" w:color="auto"/>
      </w:divBdr>
      <w:divsChild>
        <w:div w:id="129905688">
          <w:marLeft w:val="0"/>
          <w:marRight w:val="0"/>
          <w:marTop w:val="0"/>
          <w:marBottom w:val="0"/>
          <w:divBdr>
            <w:top w:val="none" w:sz="0" w:space="0" w:color="auto"/>
            <w:left w:val="none" w:sz="0" w:space="0" w:color="auto"/>
            <w:bottom w:val="none" w:sz="0" w:space="0" w:color="auto"/>
            <w:right w:val="none" w:sz="0" w:space="0" w:color="auto"/>
          </w:divBdr>
        </w:div>
        <w:div w:id="637106680">
          <w:marLeft w:val="0"/>
          <w:marRight w:val="0"/>
          <w:marTop w:val="0"/>
          <w:marBottom w:val="0"/>
          <w:divBdr>
            <w:top w:val="none" w:sz="0" w:space="0" w:color="auto"/>
            <w:left w:val="none" w:sz="0" w:space="0" w:color="auto"/>
            <w:bottom w:val="none" w:sz="0" w:space="0" w:color="auto"/>
            <w:right w:val="none" w:sz="0" w:space="0" w:color="auto"/>
          </w:divBdr>
        </w:div>
      </w:divsChild>
    </w:div>
    <w:div w:id="1497766724">
      <w:bodyDiv w:val="1"/>
      <w:marLeft w:val="0"/>
      <w:marRight w:val="0"/>
      <w:marTop w:val="0"/>
      <w:marBottom w:val="0"/>
      <w:divBdr>
        <w:top w:val="none" w:sz="0" w:space="0" w:color="auto"/>
        <w:left w:val="none" w:sz="0" w:space="0" w:color="auto"/>
        <w:bottom w:val="none" w:sz="0" w:space="0" w:color="auto"/>
        <w:right w:val="none" w:sz="0" w:space="0" w:color="auto"/>
      </w:divBdr>
      <w:divsChild>
        <w:div w:id="1430929228">
          <w:marLeft w:val="0"/>
          <w:marRight w:val="0"/>
          <w:marTop w:val="0"/>
          <w:marBottom w:val="0"/>
          <w:divBdr>
            <w:top w:val="none" w:sz="0" w:space="0" w:color="auto"/>
            <w:left w:val="none" w:sz="0" w:space="0" w:color="auto"/>
            <w:bottom w:val="none" w:sz="0" w:space="0" w:color="auto"/>
            <w:right w:val="none" w:sz="0" w:space="0" w:color="auto"/>
          </w:divBdr>
        </w:div>
        <w:div w:id="1627196382">
          <w:marLeft w:val="0"/>
          <w:marRight w:val="0"/>
          <w:marTop w:val="0"/>
          <w:marBottom w:val="0"/>
          <w:divBdr>
            <w:top w:val="none" w:sz="0" w:space="0" w:color="auto"/>
            <w:left w:val="none" w:sz="0" w:space="0" w:color="auto"/>
            <w:bottom w:val="none" w:sz="0" w:space="0" w:color="auto"/>
            <w:right w:val="none" w:sz="0" w:space="0" w:color="auto"/>
          </w:divBdr>
        </w:div>
      </w:divsChild>
    </w:div>
    <w:div w:id="2145657630">
      <w:bodyDiv w:val="1"/>
      <w:marLeft w:val="0"/>
      <w:marRight w:val="0"/>
      <w:marTop w:val="0"/>
      <w:marBottom w:val="0"/>
      <w:divBdr>
        <w:top w:val="none" w:sz="0" w:space="0" w:color="auto"/>
        <w:left w:val="none" w:sz="0" w:space="0" w:color="auto"/>
        <w:bottom w:val="none" w:sz="0" w:space="0" w:color="auto"/>
        <w:right w:val="none" w:sz="0" w:space="0" w:color="auto"/>
      </w:divBdr>
      <w:divsChild>
        <w:div w:id="399521844">
          <w:marLeft w:val="0"/>
          <w:marRight w:val="0"/>
          <w:marTop w:val="0"/>
          <w:marBottom w:val="0"/>
          <w:divBdr>
            <w:top w:val="none" w:sz="0" w:space="0" w:color="auto"/>
            <w:left w:val="none" w:sz="0" w:space="0" w:color="auto"/>
            <w:bottom w:val="none" w:sz="0" w:space="0" w:color="auto"/>
            <w:right w:val="none" w:sz="0" w:space="0" w:color="auto"/>
          </w:divBdr>
        </w:div>
        <w:div w:id="72430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52825E-E742-494A-8429-A26B47E94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3.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ada98f5a-a740-4799-8252-5a3f447098bc"/>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1BC1A676-56C4-46E7-BF4A-991B19B3A6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70</Pages>
  <Words>21426</Words>
  <Characters>122134</Characters>
  <Application>Microsoft Office Word</Application>
  <DocSecurity>8</DocSecurity>
  <Lines>1017</Lines>
  <Paragraphs>286</Paragraphs>
  <ScaleCrop>false</ScaleCrop>
  <Company>National Grid</Company>
  <LinksUpToDate>false</LinksUpToDate>
  <CharactersWithSpaces>143274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Guidance</cp:lastModifiedBy>
  <cp:revision>8</cp:revision>
  <cp:lastPrinted>2024-01-19T22:46:00Z</cp:lastPrinted>
  <dcterms:created xsi:type="dcterms:W3CDTF">2025-02-28T15:10:00Z</dcterms:created>
  <dcterms:modified xsi:type="dcterms:W3CDTF">2025-03-04T09:49:00Z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Order">
    <vt:r8>8958500</vt:r8>
  </property>
</Properties>
</file>